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</w:t>
      </w:r>
      <w:r>
        <w:rPr>
          <w:b/>
          <w:bCs/>
          <w:color w:val="000000"/>
          <w:sz w:val="24"/>
          <w:szCs w:val="24"/>
        </w:rPr>
        <w:t xml:space="preserve">подряда № 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Владивосток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                                          «___» _________ 2026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1091"/>
        <w:ind w:firstLine="708"/>
        <w:rPr>
          <w:color w:val="000000" w:themeColor="text1"/>
        </w:rPr>
      </w:pPr>
      <w:r>
        <w:rPr>
          <w:b/>
          <w:color w:val="000000" w:themeColor="text1"/>
        </w:rPr>
        <w:t xml:space="preserve">Акционерное общество «Дальневосточная генерирующая компания» (АО «ДГК»),</w:t>
      </w:r>
      <w:r>
        <w:rPr>
          <w:color w:val="000000" w:themeColor="text1"/>
        </w:rPr>
        <w:t xml:space="preserve"> именуемое в дальнейшем «Заказчик», в лице ________________, действующего на основании ____________, с одной стороны,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91"/>
        <w:ind w:firstLine="708"/>
        <w:rPr>
          <w:color w:val="auto"/>
        </w:rPr>
      </w:pPr>
      <w:r>
        <w:rPr>
          <w:color w:val="auto"/>
          <w:lang w:eastAsia="ru-RU"/>
        </w:rPr>
        <w:t xml:space="preserve">и </w:t>
      </w:r>
      <w:r>
        <w:rPr>
          <w:b/>
          <w:color w:val="auto"/>
          <w:lang w:eastAsia="ru-RU"/>
        </w:rPr>
        <w:t xml:space="preserve">___________ (_________) </w:t>
      </w:r>
      <w:r>
        <w:rPr>
          <w:color w:val="000000" w:themeColor="text1"/>
          <w:lang w:eastAsia="ru-RU"/>
        </w:rPr>
        <w:t xml:space="preserve">именуемое в дальнейшем </w:t>
      </w:r>
      <w:r>
        <w:rPr>
          <w:color w:val="auto"/>
          <w:lang w:eastAsia="ru-RU"/>
        </w:rPr>
        <w:t xml:space="preserve">«Подрядчик», в лице _________</w:t>
      </w:r>
      <w:r>
        <w:rPr>
          <w:b/>
          <w:color w:val="auto"/>
          <w:lang w:eastAsia="ru-RU"/>
        </w:rPr>
        <w:t xml:space="preserve">,</w:t>
      </w:r>
      <w:r>
        <w:rPr>
          <w:color w:val="auto"/>
          <w:lang w:eastAsia="ru-RU"/>
        </w:rPr>
        <w:t xml:space="preserve"> действующего на основании _______,</w:t>
      </w:r>
      <w:r>
        <w:rPr>
          <w:color w:val="auto"/>
        </w:rPr>
        <w:t xml:space="preserve"> с другой стороны, совместно в дальнейшем именуемые «Стороны», а по отдельности – «Сторона», по результатам проведенной Заказчиком конкурентной процедуры по лоту ____________</w:t>
      </w:r>
      <w:r>
        <w:rPr>
          <w:color w:val="auto"/>
        </w:rPr>
        <w:t xml:space="preserve">, </w:t>
      </w:r>
      <w:r>
        <w:rPr>
          <w:bCs/>
          <w:color w:val="auto"/>
        </w:rPr>
        <w:t xml:space="preserve">на основании Протокола №________«_» _______, </w:t>
      </w:r>
      <w:r>
        <w:rPr>
          <w:color w:val="auto"/>
        </w:rPr>
        <w:t xml:space="preserve">заключили настоящий договор (далее – «Договор») о нижеследующем:</w:t>
      </w:r>
      <w:r>
        <w:rPr>
          <w:color w:val="auto"/>
        </w:rPr>
      </w:r>
      <w:r>
        <w:rPr>
          <w:color w:val="auto"/>
        </w:rPr>
      </w:r>
    </w:p>
    <w:p>
      <w:pPr>
        <w:pStyle w:val="1091"/>
        <w:ind w:firstLine="708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107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1091"/>
        <w:ind w:firstLine="708"/>
        <w:rPr>
          <w:color w:val="auto"/>
        </w:rPr>
      </w:pPr>
      <w:r>
        <w:rPr>
          <w:color w:val="auto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</w:rPr>
      </w:r>
      <w:r>
        <w:rPr>
          <w:color w:val="auto"/>
        </w:rPr>
      </w:r>
    </w:p>
    <w:p>
      <w:pPr>
        <w:pStyle w:val="1107"/>
        <w:ind w:left="0" w:firstLine="708"/>
        <w:jc w:val="both"/>
        <w:rPr>
          <w:lang w:eastAsia="en-US"/>
        </w:rPr>
      </w:pPr>
      <w:r>
        <w:rPr>
          <w:b/>
          <w:lang w:eastAsia="en-US"/>
        </w:rPr>
        <w:t xml:space="preserve">«Акт КС-2»,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rPr>
          <w:lang w:eastAsia="en-US"/>
        </w:rPr>
      </w:pPr>
      <w:r>
        <w:rPr>
          <w:b/>
          <w:lang w:eastAsia="en-US"/>
        </w:rPr>
        <w:t xml:space="preserve">«Акт КС-11» </w:t>
      </w:r>
      <w:r>
        <w:rPr>
          <w:lang w:eastAsia="en-US"/>
        </w:rPr>
        <w:t xml:space="preserve">– документы, оформляемые по унифицированным формам №№ КС-11 «Акт приемки законченного строительством объекта» и КС-14 «Акт приемки законченного строительством объекта приемочной комиссией» (соответственно)</w:t>
      </w:r>
      <w:r>
        <w:t xml:space="preserve">, утвержденным постановлением </w:t>
      </w:r>
      <w:r>
        <w:rPr>
          <w:lang w:eastAsia="en-US"/>
        </w:rPr>
        <w:t xml:space="preserve">Госкомстата РФ от 30.10.1997 № 71а, подписываемые Сторонами по окончании всех Работ по Объекту, предусмотренных Договором.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8"/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средств», утвержденной </w:t>
      </w:r>
      <w:r>
        <w:rPr>
          <w:sz w:val="24"/>
          <w:szCs w:val="24"/>
        </w:rPr>
        <w:t xml:space="preserve">постановлением Госкомстата РФ от 21.01.2003 № 7.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7"/>
        <w:ind w:left="0" w:firstLine="708"/>
        <w:jc w:val="both"/>
      </w:pPr>
      <w:r>
        <w:rPr>
          <w:b/>
          <w:lang w:eastAsia="en-US"/>
        </w:rPr>
        <w:t xml:space="preserve">«Акт освидетельствования выполненных работ»</w:t>
      </w:r>
      <w:r>
        <w:rPr>
          <w:lang w:eastAsia="en-US"/>
        </w:rPr>
        <w:t xml:space="preserve"> – документ, оформляемый по форме, установленной Договором, подписываемый Сторонами по завершении промежуточных (ежемесячных) работ, предусмотренных Договором.</w:t>
      </w:r>
      <w:r/>
    </w:p>
    <w:p>
      <w:pPr>
        <w:pStyle w:val="1107"/>
        <w:ind w:left="0" w:firstLine="708"/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  <w:t xml:space="preserve">Акт освидетельствования выполненных работ </w:t>
      </w:r>
      <w:r>
        <w:rPr>
          <w:lang w:eastAsia="en-US"/>
        </w:rPr>
        <w:t xml:space="preserve">не является документом, свидетельствующим о приемке </w:t>
      </w:r>
      <w:r>
        <w:rPr>
          <w:lang w:eastAsia="en-US"/>
        </w:rPr>
        <w:t xml:space="preserve">Заказчиком Р</w:t>
      </w:r>
      <w:r>
        <w:rPr>
          <w:lang w:eastAsia="en-US"/>
        </w:rPr>
        <w:t xml:space="preserve">абот</w:t>
      </w:r>
      <w:r>
        <w:rPr>
          <w:lang w:eastAsia="en-US"/>
        </w:rPr>
        <w:t xml:space="preserve">, в том числе </w:t>
      </w:r>
      <w:r>
        <w:rPr>
          <w:lang w:eastAsia="en-US"/>
        </w:rPr>
        <w:t xml:space="preserve">переход</w:t>
      </w:r>
      <w:r>
        <w:rPr>
          <w:lang w:eastAsia="en-US"/>
        </w:rPr>
        <w:t xml:space="preserve">е</w:t>
      </w:r>
      <w:r>
        <w:rPr>
          <w:lang w:eastAsia="en-US"/>
        </w:rPr>
        <w:t xml:space="preserve"> к Заказчику рисков случайной гибели</w:t>
      </w:r>
      <w:r>
        <w:rPr>
          <w:lang w:eastAsia="en-US"/>
        </w:rPr>
        <w:t xml:space="preserve"> </w:t>
      </w:r>
      <w:r>
        <w:rPr>
          <w:lang w:eastAsia="en-US"/>
        </w:rPr>
        <w:t xml:space="preserve">/</w:t>
      </w:r>
      <w:r>
        <w:rPr>
          <w:lang w:eastAsia="en-US"/>
        </w:rPr>
        <w:t xml:space="preserve"> </w:t>
      </w:r>
      <w:r>
        <w:rPr>
          <w:lang w:eastAsia="en-US"/>
        </w:rPr>
        <w:t xml:space="preserve">повреждения </w:t>
      </w:r>
      <w:r>
        <w:rPr>
          <w:lang w:eastAsia="en-US"/>
        </w:rPr>
        <w:t xml:space="preserve">Р</w:t>
      </w:r>
      <w:r>
        <w:rPr>
          <w:lang w:eastAsia="en-US"/>
        </w:rPr>
        <w:t xml:space="preserve">езультатов Работ</w:t>
      </w:r>
      <w:r>
        <w:rPr>
          <w:lang w:eastAsia="en-US"/>
        </w:rPr>
        <w:t xml:space="preserve"> (</w:t>
      </w:r>
      <w:r>
        <w:rPr>
          <w:lang w:eastAsia="en-US"/>
        </w:rPr>
        <w:t xml:space="preserve">пункт</w:t>
      </w:r>
      <w:r>
        <w:rPr>
          <w:lang w:eastAsia="en-US"/>
        </w:rPr>
        <w:t xml:space="preserve"> 3 ст</w:t>
      </w:r>
      <w:r>
        <w:rPr>
          <w:lang w:eastAsia="en-US"/>
        </w:rPr>
        <w:t xml:space="preserve">атьи</w:t>
      </w:r>
      <w:r>
        <w:rPr>
          <w:lang w:eastAsia="en-US"/>
        </w:rPr>
        <w:t xml:space="preserve"> </w:t>
      </w:r>
      <w:r>
        <w:rPr>
          <w:lang w:eastAsia="en-US"/>
        </w:rPr>
        <w:t xml:space="preserve">753 Г</w:t>
      </w:r>
      <w:r>
        <w:rPr>
          <w:lang w:eastAsia="en-US"/>
        </w:rPr>
        <w:t xml:space="preserve">ражданского кодекса </w:t>
      </w:r>
      <w:r>
        <w:rPr>
          <w:lang w:eastAsia="en-US"/>
        </w:rPr>
        <w:t xml:space="preserve"> Р</w:t>
      </w:r>
      <w:r>
        <w:rPr>
          <w:lang w:eastAsia="en-US"/>
        </w:rPr>
        <w:t xml:space="preserve">оссийской Федерации (далее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ГК РФ</w:t>
      </w:r>
      <w:r>
        <w:rPr>
          <w:lang w:eastAsia="en-US"/>
        </w:rPr>
        <w:t xml:space="preserve">)</w:t>
      </w:r>
      <w:r>
        <w:rPr>
          <w:lang w:eastAsia="en-US"/>
        </w:rPr>
        <w:t xml:space="preserve">, и его по</w:t>
      </w:r>
      <w:r>
        <w:rPr>
          <w:lang w:eastAsia="en-US"/>
        </w:rPr>
        <w:t xml:space="preserve">дписание не освобождает Подрядчика от ответственности за </w:t>
      </w:r>
      <w:r>
        <w:rPr>
          <w:lang w:eastAsia="en-US"/>
        </w:rPr>
        <w:t xml:space="preserve">выявленные </w:t>
      </w:r>
      <w:r>
        <w:rPr>
          <w:lang w:eastAsia="en-US"/>
        </w:rPr>
        <w:t xml:space="preserve">недостатки, несоответствия </w:t>
      </w:r>
      <w:r>
        <w:rPr>
          <w:lang w:eastAsia="en-US"/>
        </w:rPr>
        <w:t xml:space="preserve">и / </w:t>
      </w:r>
      <w:r>
        <w:rPr>
          <w:lang w:eastAsia="en-US"/>
        </w:rPr>
        <w:t xml:space="preserve">или дефекты в </w:t>
      </w:r>
      <w:r>
        <w:rPr>
          <w:lang w:eastAsia="en-US"/>
        </w:rPr>
        <w:t xml:space="preserve">Р</w:t>
      </w:r>
      <w:r>
        <w:rPr>
          <w:lang w:eastAsia="en-US"/>
        </w:rPr>
        <w:t xml:space="preserve">езультат</w:t>
      </w:r>
      <w:r>
        <w:rPr>
          <w:lang w:eastAsia="en-US"/>
        </w:rPr>
        <w:t xml:space="preserve">ах </w:t>
      </w:r>
      <w:r>
        <w:rPr>
          <w:lang w:eastAsia="en-US"/>
        </w:rPr>
        <w:t xml:space="preserve">Работ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 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 и использованных Материально-технических ресурсов и оборудования должно соответствовать требованиям Договора, Проектной документации, Рабочей документа</w:t>
      </w:r>
      <w:r>
        <w:rPr>
          <w:lang w:eastAsia="en-US"/>
        </w:rPr>
        <w:t xml:space="preserve">ции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«Давальческие материалы и запасные части» (материал Заказчика)</w:t>
      </w:r>
      <w:r>
        <w:rPr>
          <w:lang w:eastAsia="en-US"/>
        </w:rPr>
        <w:t xml:space="preserve"> – материалы (запасные части), которые будут являться составной частью Результата работ по Договору, подлежащие приемке Подрядчиком от Заказчика для выполнения Работ по Договору </w:t>
      </w:r>
      <w:r>
        <w:rPr>
          <w:lang w:eastAsia="en-US"/>
        </w:rPr>
        <w:t xml:space="preserve">без оплаты стоимости таких материалов (запасных частей), с обязательством их использования при выполнении Работ и полного возврата Заказчику неиспользованных остатков. Перечень Давальческих материалов и запасных частей определяется в приложении к Договору.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b/>
          <w:lang w:eastAsia="en-US"/>
        </w:rPr>
        <w:t xml:space="preserve">«Исполнительн</w:t>
      </w:r>
      <w:bookmarkStart w:id="1" w:name="OCRUncertain148"/>
      <w:r>
        <w:rPr>
          <w:b/>
          <w:lang w:eastAsia="en-US"/>
        </w:rPr>
        <w:t xml:space="preserve">а</w:t>
      </w:r>
      <w:bookmarkEnd w:id="1"/>
      <w:r>
        <w:rPr>
          <w:b/>
          <w:lang w:eastAsia="en-US"/>
        </w:rPr>
        <w:t xml:space="preserve">я док</w:t>
      </w:r>
      <w:bookmarkStart w:id="2" w:name="OCRUncertain149"/>
      <w:r>
        <w:rPr>
          <w:b/>
          <w:lang w:eastAsia="en-US"/>
        </w:rPr>
        <w:t xml:space="preserve">у</w:t>
      </w:r>
      <w:bookmarkEnd w:id="2"/>
      <w:r>
        <w:rPr>
          <w:b/>
          <w:lang w:eastAsia="en-US"/>
        </w:rPr>
        <w:t xml:space="preserve">м</w:t>
      </w:r>
      <w:bookmarkStart w:id="3" w:name="OCRUncertain150"/>
      <w:r>
        <w:rPr>
          <w:b/>
          <w:lang w:eastAsia="en-US"/>
        </w:rPr>
        <w:t xml:space="preserve">е</w:t>
      </w:r>
      <w:bookmarkEnd w:id="3"/>
      <w:r>
        <w:rPr>
          <w:b/>
          <w:lang w:eastAsia="en-US"/>
        </w:rPr>
        <w:t xml:space="preserve">нтац</w:t>
      </w:r>
      <w:bookmarkStart w:id="4" w:name="OCRUncertain151"/>
      <w:r>
        <w:rPr>
          <w:b/>
          <w:lang w:eastAsia="en-US"/>
        </w:rPr>
        <w:t xml:space="preserve">и</w:t>
      </w:r>
      <w:bookmarkEnd w:id="4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 </w:t>
      </w:r>
      <w:r>
        <w:rPr>
          <w:lang w:eastAsia="en-US"/>
        </w:rPr>
        <w:t xml:space="preserve">комплект рабочих чертежей с надписями о соответствии выполненных в натуре Работ </w:t>
      </w:r>
      <w:r>
        <w:rPr>
          <w:lang w:eastAsia="en-US"/>
        </w:rPr>
        <w:t xml:space="preserve">по </w:t>
      </w:r>
      <w:r>
        <w:rPr>
          <w:lang w:eastAsia="en-US"/>
        </w:rPr>
        <w:t xml:space="preserve">этим чертежам или о внесенных в них по согласованию с проектировщиком изменениях, сделанных лицами, ответственны</w:t>
      </w:r>
      <w:r>
        <w:rPr>
          <w:lang w:eastAsia="en-US"/>
        </w:rPr>
        <w:t xml:space="preserve">ми за производство строительно-монтажных Работ. Исполнительная документация, с учетом специфики выполняемых по настоящему Договору Работ, включает в себя и другие документы из числа предусмотренны</w:t>
      </w:r>
      <w:r>
        <w:rPr>
          <w:highlight w:val="white"/>
          <w:lang w:eastAsia="en-US"/>
        </w:rPr>
        <w:t xml:space="preserve">х СНиП 12-01-2004 и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Приказом 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нистерства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строительства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жилищно-коммунально</w:t>
      </w:r>
      <w:r>
        <w:rPr>
          <w:lang w:eastAsia="en-US"/>
        </w:rPr>
        <w:t xml:space="preserve">го хозяйства РФ от 16 мая 2023 г. № 344/пр "Об утверждении состава и порядка ведения </w:t>
      </w:r>
      <w:r>
        <w:rPr>
          <w:lang w:eastAsia="en-US"/>
        </w:rPr>
        <w:t xml:space="preserve">исполнительной</w:t>
      </w:r>
      <w:r>
        <w:rPr>
          <w:lang w:eastAsia="en-US"/>
        </w:rPr>
        <w:t xml:space="preserve"> </w:t>
      </w:r>
      <w:r>
        <w:rPr>
          <w:lang w:eastAsia="en-US"/>
        </w:rPr>
        <w:t xml:space="preserve">документации</w:t>
      </w:r>
      <w:r>
        <w:rPr>
          <w:lang w:eastAsia="en-US"/>
        </w:rPr>
        <w:t xml:space="preserve"> при </w:t>
      </w:r>
      <w:r>
        <w:rPr>
          <w:lang w:eastAsia="en-US"/>
        </w:rPr>
        <w:t xml:space="preserve">строительстве</w:t>
      </w:r>
      <w:r>
        <w:rPr>
          <w:lang w:eastAsia="en-US"/>
        </w:rPr>
        <w:t xml:space="preserve">, реконструкции</w:t>
      </w:r>
      <w:r>
        <w:rPr>
          <w:lang w:eastAsia="en-US"/>
        </w:rPr>
        <w:t xml:space="preserve">, </w:t>
      </w:r>
      <w:r>
        <w:rPr>
          <w:lang w:eastAsia="en-US"/>
        </w:rPr>
        <w:t xml:space="preserve">капитальном ремонте объектов капитального строительства».</w:t>
      </w:r>
      <w:r>
        <w:rPr>
          <w:highlight w:val="white"/>
        </w:rPr>
      </w:r>
      <w:r>
        <w:rPr>
          <w:highlight w:val="white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уточнения проектных решений и / или условий выполнения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</w:t>
      </w:r>
      <w:r>
        <w:rPr>
          <w:b/>
          <w:lang w:eastAsia="en-US"/>
        </w:rPr>
        <w:t xml:space="preserve">Материально-технические ресурсы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и оборудование</w:t>
      </w:r>
      <w:r>
        <w:rPr>
          <w:b/>
          <w:lang w:eastAsia="en-US"/>
        </w:rPr>
        <w:t xml:space="preserve">» (МТР)»</w:t>
      </w:r>
      <w:r>
        <w:rPr>
          <w:lang w:eastAsia="en-US"/>
        </w:rPr>
        <w:t xml:space="preserve"> – всевозможные материалы, запасные части, оборудование, строительные конструкции, детали, комплектующие изделия, инвентарь, отделочные мате</w:t>
      </w:r>
      <w:r>
        <w:rPr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«Независимая гарантия»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- </w:t>
      </w:r>
      <w:r>
        <w:t xml:space="preserve">гарантия, предоставляемая субъектами малого и среднего предпринимательства</w:t>
      </w:r>
      <w:r>
        <w:t xml:space="preserve"> в</w:t>
      </w:r>
      <w:r>
        <w:rPr>
          <w:lang w:eastAsia="en-US"/>
        </w:rPr>
        <w:t xml:space="preserve"> обеспечение надлежащего исполнения Договора, заключенного по результатам конкурентной закупки товаров, работ, услуг в электронной форме только среди субъектов малого и среднего </w:t>
      </w:r>
      <w:r>
        <w:t xml:space="preserve">предпринимательства, отвечающая требованиям, указанным в разделе 6 Договора.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«Обеспечительный платеж»</w:t>
      </w:r>
      <w:r>
        <w:rPr>
          <w:lang w:eastAsia="en-US"/>
        </w:rPr>
        <w:t xml:space="preserve"> –  платеж в размере </w:t>
      </w:r>
      <w:r>
        <w:t xml:space="preserve">5 (пять) процентов от цены Договора</w:t>
      </w:r>
      <w:r>
        <w:rPr>
          <w:lang w:eastAsia="en-US"/>
        </w:rPr>
        <w:t xml:space="preserve">, который удерживается Заказчиком в качестве гарантийного резервирования в случае непредставления Подрядчиком Независимой гарантии надлежащего исполнения Договора в соответствии с требованиями, установленными Договором. 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«Оборудование Заказчика»</w:t>
      </w:r>
      <w:r>
        <w:rPr>
          <w:lang w:eastAsia="en-US"/>
        </w:rPr>
        <w:t xml:space="preserve"> – оборудование, требующее монтажа, подлежащее приемке Подрядчиком от Заказчика для выполнения Работ по Договору без оплаты стоимости такого оборудования, с обязательством осуществления его монтажа при выполнении Работ и полного </w:t>
      </w:r>
      <w:r>
        <w:rPr>
          <w:lang w:eastAsia="en-US"/>
        </w:rPr>
        <w:t xml:space="preserve">возврата Заказчику неиспользованных остатков. Перечень Оборудования Заказчика определяется в приложении к Договору.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  <w14:ligatures w14:val="none"/>
        </w:rPr>
      </w:pPr>
      <w:r>
        <w:rPr>
          <w:b/>
          <w:highlight w:val="white"/>
          <w:lang w:eastAsia="en-US"/>
        </w:rPr>
        <w:t xml:space="preserve">«Объект»</w:t>
      </w:r>
      <w:r>
        <w:rPr>
          <w:highlight w:val="white"/>
          <w:lang w:eastAsia="en-US"/>
        </w:rPr>
        <w:t xml:space="preserve"> </w:t>
      </w:r>
      <w:r>
        <w:rPr>
          <w:highlight w:val="white"/>
          <w:lang w:eastAsia="en-US"/>
        </w:rPr>
        <w:t xml:space="preserve">– </w:t>
      </w:r>
      <w:r>
        <w:rPr>
          <w:highlight w:val="white"/>
          <w:lang w:eastAsia="en-US"/>
        </w:rPr>
        <w:t xml:space="preserve">т</w:t>
      </w:r>
      <w:r>
        <w:rPr>
          <w:highlight w:val="white"/>
          <w:lang w:eastAsia="en-US"/>
        </w:rPr>
        <w:t xml:space="preserve">еп</w:t>
      </w:r>
      <w:r>
        <w:rPr>
          <w:highlight w:val="white"/>
          <w:lang w:eastAsia="en-US"/>
        </w:rPr>
        <w:t xml:space="preserve">ловая сеть №01 участок </w:t>
      </w:r>
      <w:r>
        <w:rPr>
          <w:highlight w:val="white"/>
          <w:lang w:eastAsia="en-US"/>
        </w:rPr>
        <w:t xml:space="preserve">УТ-01101 до УТ-01102 в </w:t>
      </w:r>
      <w:r>
        <w:rPr>
          <w:highlight w:val="white"/>
          <w:lang w:eastAsia="en-US"/>
        </w:rPr>
        <w:t xml:space="preserve">г. Артеме</w:t>
      </w:r>
      <w:r>
        <w:rPr>
          <w:highlight w:val="white"/>
          <w:lang w:eastAsia="en-US"/>
        </w:rPr>
        <w:t xml:space="preserve"> </w:t>
      </w:r>
      <w:r>
        <w:rPr>
          <w:highlight w:val="white"/>
          <w:lang w:eastAsia="en-US"/>
        </w:rPr>
        <w:t xml:space="preserve">(инв. №</w:t>
      </w:r>
      <w:r>
        <w:rPr>
          <w:highlight w:val="white"/>
          <w:lang w:eastAsia="en-US"/>
        </w:rPr>
        <w:t xml:space="preserve">00000000000000034248</w:t>
      </w:r>
      <w:r>
        <w:rPr>
          <w:highlight w:val="white"/>
          <w:lang w:eastAsia="en-US"/>
        </w:rPr>
        <w:t xml:space="preserve">)</w:t>
      </w:r>
      <w:r>
        <w:rPr>
          <w:highlight w:val="white"/>
          <w:lang w:eastAsia="en-US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highlight w:val="white"/>
          <w:lang w:eastAsia="en-US"/>
        </w:rPr>
        <w:t xml:space="preserve">«Отказ от Договор</w:t>
      </w:r>
      <w:r>
        <w:rPr>
          <w:b/>
          <w:lang w:eastAsia="en-US"/>
        </w:rPr>
        <w:t xml:space="preserve">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lang w:eastAsia="en-US"/>
        </w:rPr>
      </w:r>
      <w:r>
        <w:rPr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«Применимое право»</w:t>
      </w:r>
      <w:r>
        <w:rPr>
          <w:b w:val="0"/>
          <w:sz w:val="24"/>
          <w:szCs w:val="24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</w:t>
      </w:r>
      <w:r>
        <w:rPr>
          <w:b w:val="0"/>
          <w:sz w:val="24"/>
          <w:szCs w:val="24"/>
          <w:lang w:eastAsia="en-US"/>
        </w:rPr>
        <w:t xml:space="preserve">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</w:t>
      </w:r>
      <w:r>
        <w:rPr>
          <w:b w:val="0"/>
          <w:sz w:val="24"/>
          <w:szCs w:val="24"/>
          <w:lang w:eastAsia="en-US"/>
        </w:rPr>
        <w:t xml:space="preserve">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numPr>
          <w:ilvl w:val="0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numPr>
          <w:ilvl w:val="0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документы, удостоверяющие качество используемых Подрядчиком Материально-технических ресурсов и оборудования;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numPr>
          <w:ilvl w:val="0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пофамильные</w:t>
      </w:r>
      <w:r>
        <w:rPr>
          <w:lang w:eastAsia="en-US"/>
        </w:rPr>
        <w:t xml:space="preserve">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1107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«Промежуточный (ежемесячный) объем работ»</w:t>
      </w:r>
      <w:r>
        <w:rPr>
          <w:sz w:val="24"/>
          <w:szCs w:val="24"/>
          <w:lang w:eastAsia="en-US"/>
        </w:rPr>
        <w:t xml:space="preserve"> - представляет собой перечень работ, которые имеют разрозненный и незаконченный характер и не носят признаки технологически законченного комплекса строительно-монтажных работ, т.е. введение объекта в эксплуатацию не возникает.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«Проектная документация» – </w:t>
      </w:r>
      <w:r>
        <w:rPr>
          <w:b w:val="0"/>
          <w:sz w:val="24"/>
          <w:szCs w:val="24"/>
          <w:lang w:eastAsia="en-US"/>
        </w:rPr>
        <w:t xml:space="preserve">совокупность текстовых и графических (в виде карт (схем)) документов </w:t>
      </w:r>
      <w:r>
        <w:rPr>
          <w:b w:val="0"/>
          <w:sz w:val="24"/>
          <w:szCs w:val="24"/>
          <w:lang w:eastAsia="en-US"/>
        </w:rPr>
        <w:t xml:space="preserve">и материалов, определяющих архитектурные, функционально-технологические, конструктивные и инженерно-технические решения для обеспечения строительства, реконструкции, модернизации, технического перевооружения объектов капитального строительства, их частей.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Состав разделов Проектной документации определяется Применимым правом.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В состав Проектной документации может включаться также иная документация, необходимая для выполнения Работ и эксплуатации Объекта, разработанная, в том числе, на основании Технического задание Заказчика.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«Работы»</w:t>
      </w:r>
      <w:r>
        <w:rPr>
          <w:b w:val="0"/>
          <w:sz w:val="24"/>
          <w:szCs w:val="24"/>
          <w:lang w:eastAsia="en-US"/>
        </w:rPr>
        <w:t xml:space="preserve"> – все производимые / выполняемые Подрядчиком на свой риск, с использованием своих и / или привлеченных за свой счет сил и средств (Материально-технических ресурсов и оборудования, инструмента), Давальческих материалов и запасных частей и Оборудования З</w:t>
      </w:r>
      <w:r>
        <w:rPr>
          <w:b w:val="0"/>
          <w:sz w:val="24"/>
          <w:szCs w:val="24"/>
          <w:lang w:eastAsia="en-US"/>
        </w:rPr>
        <w:t xml:space="preserve">аказчика в соответствии с условиями Договора, Проектной документацией, Рабочей документацией и Применимым правом работы, в том числе Проектные работы, строительно-монтажные, пусконаладочные и прочие неразрывно связанные с ними работы, работы по исправлению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выявленных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недостатков, несоответствий</w:t>
      </w:r>
      <w:r>
        <w:rPr>
          <w:b w:val="0"/>
          <w:sz w:val="24"/>
          <w:szCs w:val="24"/>
        </w:rPr>
        <w:t xml:space="preserve"> и / или дефектов в Результате работ, а также любые иные работы (в том числе приобретение Материально-технических ресурсов и оборудования),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«Рабочая документация»</w:t>
      </w:r>
      <w:r>
        <w:rPr>
          <w:sz w:val="24"/>
          <w:szCs w:val="24"/>
          <w:lang w:eastAsia="en-US"/>
        </w:rPr>
        <w:t xml:space="preserve"> – совокупность текстовых и графических документов на русском языке, обеспечивающих реализацию принятых в утвержденной Прое</w:t>
      </w:r>
      <w:r>
        <w:rPr>
          <w:sz w:val="24"/>
          <w:szCs w:val="24"/>
          <w:lang w:eastAsia="en-US"/>
        </w:rPr>
        <w:t xml:space="preserve">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 / или изготовления строительных изделий, содержащая: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рабочие чертежи основного комплекта, спецификации оборудования и изделий;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документы, разработанные в дополнение к рабочим чертежам основного комплекта;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сметную документацию, определяющую полную стоимость Работ (кроме Проектных Работ) по Рабочей документации.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«Разрешительная документация»</w:t>
      </w:r>
      <w:r>
        <w:rPr>
          <w:b w:val="0"/>
          <w:sz w:val="24"/>
          <w:szCs w:val="24"/>
          <w:lang w:eastAsia="en-US"/>
        </w:rPr>
        <w:t xml:space="preserve"> – совокупность документов, офо</w:t>
      </w:r>
      <w:r>
        <w:rPr>
          <w:b w:val="0"/>
          <w:sz w:val="24"/>
          <w:szCs w:val="24"/>
          <w:lang w:eastAsia="en-US"/>
        </w:rPr>
        <w:t xml:space="preserve">рмляемых в соответствии с требованиями Применимого права с участием компетентных органов государственной власти и местного самоуправления и / или других организаций для обеспечения строительства / реконструкции и последующего ввода в эксплуатацию Объекта.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«Результат работ»</w:t>
      </w:r>
      <w:r>
        <w:rPr>
          <w:b w:val="0"/>
          <w:sz w:val="24"/>
          <w:szCs w:val="24"/>
          <w:lang w:eastAsia="en-US"/>
        </w:rPr>
        <w:t xml:space="preserve"> – готовый к эксплуатации Объект, принятый Заказчиком в Гарантийную эксплуатацию по Акту КС-11 либо Акту КС-14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(</w:t>
      </w:r>
      <w:r>
        <w:rPr>
          <w:b w:val="0"/>
          <w:sz w:val="24"/>
          <w:szCs w:val="24"/>
          <w:lang w:eastAsia="en-US"/>
        </w:rPr>
        <w:t xml:space="preserve">в случае необходимости комиссионной приемки Объекта).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«Скрытые работы»</w:t>
      </w:r>
      <w:r>
        <w:rPr>
          <w:b w:val="0"/>
          <w:sz w:val="24"/>
          <w:szCs w:val="24"/>
          <w:lang w:val="ru-RU" w:eastAsia="en-US"/>
        </w:rPr>
        <w:t xml:space="preserve"> – </w:t>
      </w:r>
      <w:r>
        <w:rPr>
          <w:b w:val="0"/>
          <w:sz w:val="24"/>
          <w:szCs w:val="24"/>
          <w:lang w:val="ru-RU" w:eastAsia="en-US"/>
        </w:rPr>
        <w:t xml:space="preserve">отдельные виды работ, качество выполнения которых оказывает влияние на безопасность и (или) долговечность объекта капитального строительства,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но в соответствии с технологией их проведени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я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 контроль за 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их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осуществлением не может быть проведен 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Заказчиком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после выполнения последующих работ без вскрытия, разборки или повреждения строительных конструкций и участков сетей (систем) инженерно-технического обеспечения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ind w:firstLine="709"/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«СМП»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«Техническое задание»</w:t>
      </w:r>
      <w:r>
        <w:rPr>
          <w:b w:val="0"/>
          <w:sz w:val="24"/>
          <w:szCs w:val="24"/>
          <w:lang w:eastAsia="en-US"/>
        </w:rPr>
        <w:t xml:space="preserve"> – документ, содержащий характеристики Объекта, объем и состав Работ по Договору, перечень необходимого оборудования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«Субподрядчик»</w:t>
      </w:r>
      <w:r>
        <w:rPr>
          <w:b w:val="0"/>
          <w:sz w:val="24"/>
          <w:szCs w:val="24"/>
          <w:lang w:eastAsia="en-US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923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«Цена Договора предельная» – </w:t>
      </w:r>
      <w:r>
        <w:rPr>
          <w:b w:val="0"/>
          <w:sz w:val="24"/>
          <w:szCs w:val="24"/>
          <w:lang w:eastAsia="en-US"/>
        </w:rPr>
        <w:t xml:space="preserve">определяемая в соответствии с разделом 3 Договора сумма, которую Заказчик обязуется уплатить Подрядчику в порядке и на условиях, установленных Договором, включающая </w:t>
      </w:r>
      <w:r>
        <w:rPr>
          <w:b w:val="0"/>
          <w:sz w:val="24"/>
          <w:szCs w:val="24"/>
          <w:lang w:eastAsia="en-US"/>
        </w:rPr>
        <w:t xml:space="preserve">компенсацию всех издержек Подрядчика и причитающееся ему вознаграждение, а также инфляционные риски 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rPr>
          <w:sz w:val="20"/>
          <w:szCs w:val="20"/>
        </w:rPr>
      </w:pPr>
      <w:r/>
      <w:bookmarkStart w:id="5" w:name="_Ref361410951"/>
      <w:r>
        <w:t xml:space="preserve">Подрядчик обязуется в соответствии с Техническим заданием (Приложение № 1 к Договору) выполнить строительно-монтажные </w:t>
      </w:r>
      <w:r>
        <w:t xml:space="preserve">работы </w:t>
      </w:r>
      <w:r>
        <w:t xml:space="preserve">по </w:t>
      </w:r>
      <w:r>
        <w:t xml:space="preserve">техперевооружению </w:t>
      </w:r>
      <w:r>
        <w:t xml:space="preserve">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 </w:t>
      </w:r>
      <w:r>
        <w:t xml:space="preserve">(далее по тексту – «Работы»), сдать Результат работ Заказчику, а Заказчик обязуется создать Подрядчику указанные </w:t>
      </w:r>
      <w:r>
        <w:rPr>
          <w:bCs/>
        </w:rPr>
        <w:t xml:space="preserve">в Договоре условия для выполнения Работ, принять Результат работ и уплатить Цену Договора.</w:t>
      </w:r>
      <w:bookmarkEnd w:id="5"/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rPr>
          <w:bCs/>
        </w:rPr>
      </w:pPr>
      <w:r>
        <w:t xml:space="preserve">Объем и состав Работ по Договору определяется Ведомостью объемов работ (Приложение №1.1. к Техническому заданию).</w:t>
      </w:r>
      <w:r>
        <w:t xml:space="preserve"> Работы по Договору подлежат выполнению Подрядчиком с п</w:t>
      </w:r>
      <w:r>
        <w:t xml:space="preserve">рименением приобретённых МТР согласно перечня материалов (Приложение № 2 к Договору), в строгом соответствии</w:t>
      </w:r>
      <w:r>
        <w:rPr>
          <w:bCs/>
        </w:rPr>
        <w:t xml:space="preserve"> с ведомостью объемов работ,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Работы по Договору выполняются для нужд структурного подразделения Заказчика «Приморские тепловые сети».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Мест</w:t>
      </w:r>
      <w:r>
        <w:t xml:space="preserve">о выполнения Работ: Россия, </w:t>
      </w:r>
      <w:r>
        <w:t xml:space="preserve">Приморский край, </w:t>
      </w:r>
      <w:r>
        <w:t xml:space="preserve"> участок </w:t>
      </w:r>
      <w:r>
        <w:t xml:space="preserve">УТ-01101 до УТ-01102</w:t>
      </w:r>
      <w:r>
        <w:t xml:space="preserve">  тепловой сети №01 г. Артема </w:t>
      </w:r>
      <w:r>
        <w:t xml:space="preserve">(по месту нахождения теплотрассы).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lang w:val="en-US"/>
        </w:rPr>
        <w:t xml:space="preserve">C</w:t>
      </w:r>
      <w:r>
        <w:rPr>
          <w:bCs/>
        </w:rPr>
        <w:t xml:space="preserve">роки выполнения Работ определяются графиком выполнения и финансирования работ (Приложение № 3 к Договору):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начало выполнения Работ: </w:t>
      </w:r>
      <w:r>
        <w:t xml:space="preserve">с даты, следующей за датой заключения договора; 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окончание выполнения Работ: 31 августа</w:t>
      </w:r>
      <w:r>
        <w:rPr>
          <w:highlight w:val="white"/>
        </w:rPr>
        <w:t xml:space="preserve"> 2026 года.</w:t>
      </w:r>
      <w:r>
        <w:rPr>
          <w:highlight w:val="white"/>
        </w:rPr>
      </w:r>
      <w:r>
        <w:rPr>
          <w:highlight w:val="white"/>
        </w:rPr>
      </w:r>
    </w:p>
    <w:p>
      <w:pPr>
        <w:pStyle w:val="1107"/>
        <w:ind w:left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Заказчика,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/>
      <w:bookmarkStart w:id="8" w:name="_Ref361401696"/>
      <w:r/>
      <w:bookmarkStart w:id="9" w:name="_Ref361320734"/>
      <w:r/>
      <w:bookmarkStart w:id="10" w:name="_Ref361396847"/>
      <w:r>
        <w:rPr>
          <w:bCs/>
        </w:rPr>
        <w:t xml:space="preserve">После получения соответствующего письменного запроса Подрядчика передать (предоставить) последнему:</w:t>
      </w:r>
      <w:r/>
    </w:p>
    <w:p>
      <w:pPr>
        <w:pStyle w:val="1107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место производства Работ, </w:t>
      </w:r>
      <w:r>
        <w:t xml:space="preserve">по</w:t>
      </w:r>
      <w:r>
        <w:t xml:space="preserve"> соответствующи</w:t>
      </w:r>
      <w:r>
        <w:t xml:space="preserve">м </w:t>
      </w:r>
      <w:r>
        <w:t xml:space="preserve">акт</w:t>
      </w:r>
      <w:r>
        <w:t xml:space="preserve">ам</w:t>
      </w:r>
      <w:r>
        <w:t xml:space="preserve"> сдачи-приемки (Приложение № 12 </w:t>
      </w:r>
      <w:r>
        <w:t xml:space="preserve">к Договору</w:t>
      </w:r>
      <w:r>
        <w:t xml:space="preserve">)</w:t>
      </w:r>
      <w:r>
        <w:t xml:space="preserve">;</w:t>
      </w:r>
      <w:r/>
    </w:p>
    <w:p>
      <w:pPr>
        <w:pStyle w:val="1107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  <w:rPr>
          <w:highlight w:val="white"/>
        </w:rPr>
      </w:pPr>
      <w:r>
        <w:t xml:space="preserve">техническую и иную документацию, содержащую исходные данные для выполнения </w:t>
      </w:r>
      <w:r>
        <w:rPr>
          <w:highlight w:val="white"/>
        </w:rPr>
        <w:t xml:space="preserve">Подрядчиком Работ по Договору, </w:t>
      </w:r>
      <w:r>
        <w:rPr>
          <w:bCs/>
          <w:highlight w:val="white"/>
        </w:rPr>
        <w:t xml:space="preserve">по Акту сдачи</w:t>
      </w:r>
      <w:r>
        <w:rPr>
          <w:bCs/>
          <w:highlight w:val="white"/>
        </w:rPr>
        <w:t xml:space="preserve">-</w:t>
      </w:r>
      <w:r>
        <w:rPr>
          <w:bCs/>
          <w:highlight w:val="white"/>
        </w:rPr>
        <w:t xml:space="preserve">приемки </w:t>
      </w:r>
      <w:r>
        <w:rPr>
          <w:bCs/>
          <w:highlight w:val="white"/>
        </w:rPr>
        <w:t xml:space="preserve">технической и иной документации </w:t>
      </w:r>
      <w:r>
        <w:rPr>
          <w:bCs/>
          <w:highlight w:val="white"/>
        </w:rPr>
        <w:t xml:space="preserve">(Приложени</w:t>
      </w:r>
      <w:r>
        <w:rPr>
          <w:bCs/>
          <w:highlight w:val="white"/>
        </w:rPr>
        <w:t xml:space="preserve">е №</w:t>
      </w:r>
      <w:r>
        <w:rPr>
          <w:bCs/>
          <w:highlight w:val="white"/>
        </w:rPr>
        <w:t xml:space="preserve"> 11</w:t>
      </w:r>
      <w:r>
        <w:rPr>
          <w:bCs/>
          <w:highlight w:val="white"/>
        </w:rPr>
        <w:t xml:space="preserve"> к</w:t>
      </w:r>
      <w:r>
        <w:rPr>
          <w:bCs/>
          <w:highlight w:val="white"/>
        </w:rPr>
        <w:t xml:space="preserve"> Договору</w:t>
      </w:r>
      <w:r>
        <w:rPr>
          <w:bCs/>
          <w:highlight w:val="white"/>
        </w:rPr>
        <w:t xml:space="preserve">).</w:t>
      </w:r>
      <w:r>
        <w:rPr>
          <w:highlight w:val="white"/>
        </w:rPr>
        <w:t xml:space="preserve"> </w:t>
      </w:r>
      <w:r>
        <w:rPr>
          <w:highlight w:val="white"/>
        </w:rPr>
        <w:t xml:space="preserve"> </w:t>
      </w:r>
      <w:bookmarkEnd w:id="8"/>
      <w:r>
        <w:rPr>
          <w:highlight w:val="white"/>
        </w:rPr>
      </w:r>
      <w:bookmarkEnd w:id="9"/>
      <w:r>
        <w:rPr>
          <w:highlight w:val="white"/>
        </w:rPr>
      </w:r>
      <w:bookmarkEnd w:id="10"/>
      <w:r>
        <w:rPr>
          <w:highlight w:val="white"/>
        </w:rPr>
      </w:r>
      <w:r>
        <w:rPr>
          <w:highlight w:val="white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sz w:val="24"/>
          <w:szCs w:val="24"/>
          <w14:ligatures w14:val="none"/>
        </w:rPr>
      </w:pPr>
      <w:r>
        <w:t xml:space="preserve">При наличии технической возможности и соответствующих ресурсов обеспечить Подрядчика коммунальным</w:t>
      </w:r>
      <w:r>
        <w:t xml:space="preserve">и ресурсами (электроснабжение, водоснабжение и водоотведение).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 (приемку) Скрытых работ.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</w:tabs>
        <w:rPr>
          <w:bCs/>
        </w:rPr>
      </w:pPr>
      <w:r>
        <w:rPr>
          <w:bCs/>
        </w:rPr>
        <w:t xml:space="preserve">В течение 10 (десяти) рабочих дней, с даты начала выполнения работ, предоставить доступ Подрядчику для размещения Исполнительной документации в электронном виде на сетевом ресурсе Группы </w:t>
      </w:r>
      <w:r>
        <w:rPr>
          <w:bCs/>
        </w:rPr>
        <w:t xml:space="preserve">РусГидро</w:t>
      </w:r>
      <w:r>
        <w:rPr>
          <w:bCs/>
        </w:rPr>
        <w:t xml:space="preserve"> (далее - сетевой ресурс) в соответствии с «Порядком представления и согласования исполнительной документации на выполненные работы» (Приложение №</w:t>
      </w:r>
      <w:r>
        <w:rPr>
          <w:bCs/>
        </w:rPr>
        <w:t xml:space="preserve"> </w:t>
      </w:r>
      <w:r>
        <w:rPr>
          <w:bCs/>
        </w:rPr>
        <w:t xml:space="preserve">10 к Договору).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107"/>
        <w:ind w:left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14:ligatures w14:val="none"/>
        </w:rPr>
      </w:pPr>
      <w:r>
        <w:t xml:space="preserve"> </w:t>
      </w:r>
      <w:r>
        <w:t xml:space="preserve">К</w:t>
      </w:r>
      <w:r>
        <w:t xml:space="preserve">руглосуточн</w:t>
      </w:r>
      <w:r>
        <w:t xml:space="preserve">о осуществлять</w:t>
      </w:r>
      <w:r>
        <w:t xml:space="preserve"> доступ к месту производства Работ</w:t>
      </w:r>
      <w:r>
        <w:t xml:space="preserve">, месту </w:t>
      </w:r>
      <w:r>
        <w:t xml:space="preserve">(помещению) для </w:t>
      </w:r>
      <w:r>
        <w:t xml:space="preserve">складирования </w:t>
      </w:r>
      <w:r>
        <w:t xml:space="preserve">Материально-технических ресурсов</w:t>
      </w:r>
      <w:r>
        <w:t xml:space="preserve"> и оборудования</w:t>
      </w:r>
      <w:r>
        <w:t xml:space="preserve">.</w:t>
      </w:r>
      <w:r>
        <w:t xml:space="preserve"> </w:t>
      </w:r>
      <w:r>
        <w:t xml:space="preserve">В случае предоставления Подрядчику отдельного помещения для </w:t>
      </w:r>
      <w:r>
        <w:t xml:space="preserve">складирования</w:t>
      </w:r>
      <w:r>
        <w:t xml:space="preserve"> </w:t>
      </w:r>
      <w:r>
        <w:t xml:space="preserve">М</w:t>
      </w:r>
      <w:r>
        <w:t xml:space="preserve">атериал</w:t>
      </w:r>
      <w:r>
        <w:t xml:space="preserve">ьно-технических ресурсов, </w:t>
      </w:r>
      <w:r>
        <w:t xml:space="preserve">осуществлят</w:t>
      </w:r>
      <w:r>
        <w:t xml:space="preserve">ь осмотр такого помещения</w:t>
      </w:r>
      <w:r>
        <w:t xml:space="preserve"> </w:t>
      </w:r>
      <w:r>
        <w:t xml:space="preserve">по первому требованию и </w:t>
      </w:r>
      <w:r>
        <w:t xml:space="preserve">в присутствии представителя Подрядчика.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0" w:name="undefined"/>
      <w:r>
        <w:t xml:space="preserve">Приостан</w:t>
      </w:r>
      <w:r>
        <w:t xml:space="preserve">авливать</w:t>
      </w:r>
      <w:r>
        <w:t xml:space="preserve"> осуществление </w:t>
      </w:r>
      <w:r>
        <w:t xml:space="preserve">любых </w:t>
      </w:r>
      <w:r>
        <w:t xml:space="preserve">платежей</w:t>
      </w:r>
      <w:r>
        <w:t xml:space="preserve"> </w:t>
      </w:r>
      <w:r>
        <w:t xml:space="preserve">(независимо от наличия оснований и наступления сроков таких платежей)</w:t>
      </w:r>
      <w:r>
        <w:t xml:space="preserve"> и</w:t>
      </w:r>
      <w:r>
        <w:t xml:space="preserve"> </w:t>
      </w:r>
      <w:r>
        <w:t xml:space="preserve">производство Работ </w:t>
      </w:r>
      <w:r>
        <w:t xml:space="preserve">по Договору </w:t>
      </w:r>
      <w:r>
        <w:t xml:space="preserve">путем направления Подрядчику соответствующего письменного требования с указанием причин приостановления </w:t>
      </w:r>
      <w:r>
        <w:t xml:space="preserve">при обнаружении отступлений от </w:t>
      </w:r>
      <w:r>
        <w:t xml:space="preserve">условий Договора</w:t>
      </w:r>
      <w:r>
        <w:t xml:space="preserve">, </w:t>
      </w:r>
      <w:r>
        <w:t xml:space="preserve">в том числе нарушений сроков </w:t>
      </w:r>
      <w:r>
        <w:t xml:space="preserve">и / или качества </w:t>
      </w:r>
      <w:r>
        <w:t xml:space="preserve">выполнения Работ, </w:t>
      </w:r>
      <w:r>
        <w:t xml:space="preserve">требований </w:t>
      </w:r>
      <w:r>
        <w:t xml:space="preserve">Технического задания, </w:t>
      </w:r>
      <w:r>
        <w:t xml:space="preserve">П</w:t>
      </w:r>
      <w:r>
        <w:t xml:space="preserve">роектной</w:t>
      </w:r>
      <w:r>
        <w:t xml:space="preserve">, </w:t>
      </w:r>
      <w:r>
        <w:t xml:space="preserve">Рабочей</w:t>
      </w:r>
      <w:r>
        <w:t xml:space="preserve"> </w:t>
      </w:r>
      <w:r>
        <w:t xml:space="preserve">и иной </w:t>
      </w:r>
      <w:r>
        <w:t xml:space="preserve">документации</w:t>
      </w:r>
      <w:r>
        <w:t xml:space="preserve">,</w:t>
      </w:r>
      <w:r>
        <w:t xml:space="preserve"> </w:t>
      </w:r>
      <w:r>
        <w:t xml:space="preserve">Применимого права</w:t>
      </w:r>
      <w:r>
        <w:t xml:space="preserve">, </w:t>
      </w:r>
      <w:r>
        <w:t xml:space="preserve">до</w:t>
      </w:r>
      <w:r>
        <w:t xml:space="preserve"> устранения таких нарушений или их последствий</w:t>
      </w:r>
      <w:r>
        <w:t xml:space="preserve">, устанавливать сроки устранения таких нарушений</w:t>
      </w:r>
      <w:r>
        <w:t xml:space="preserve">. </w:t>
      </w:r>
      <w:r>
        <w:t xml:space="preserve">При этом Заказчик не будет считаться просрочившим </w:t>
      </w:r>
      <w:r>
        <w:t xml:space="preserve">и / </w:t>
      </w:r>
      <w:r>
        <w:t xml:space="preserve">или нарушившим свои обязательства по Договору. </w:t>
      </w:r>
      <w:r>
        <w:t xml:space="preserve">Приостановка Работ не </w:t>
      </w:r>
      <w:r>
        <w:t xml:space="preserve">является основанием для</w:t>
      </w:r>
      <w:r>
        <w:t xml:space="preserve"> продлени</w:t>
      </w:r>
      <w:r>
        <w:t xml:space="preserve">я</w:t>
      </w:r>
      <w:r>
        <w:t xml:space="preserve"> сроков выполнения </w:t>
      </w:r>
      <w:r>
        <w:t xml:space="preserve">Подрядчиком </w:t>
      </w:r>
      <w:r>
        <w:t xml:space="preserve">Работ, установленных Договором.</w:t>
      </w:r>
      <w:r>
        <w:t xml:space="preserve"> </w:t>
      </w:r>
      <w:r>
        <w:t xml:space="preserve">В случае, когда в результате такой приостановки становится очевидной невозможность завершения Работ в срок,</w:t>
      </w:r>
      <w:r>
        <w:t xml:space="preserve"> установленный Договор</w:t>
      </w:r>
      <w:r>
        <w:rPr>
          <w:bCs/>
        </w:rPr>
        <w:t xml:space="preserve">ом,</w:t>
      </w:r>
      <w:r>
        <w:rPr>
          <w:bCs/>
        </w:rPr>
        <w:t xml:space="preserve"> Заказчик вправе отказаться от </w:t>
      </w:r>
      <w:r>
        <w:rPr>
          <w:bCs/>
        </w:rPr>
        <w:t xml:space="preserve">его </w:t>
      </w:r>
      <w:r>
        <w:rPr>
          <w:bCs/>
        </w:rPr>
        <w:t xml:space="preserve">исполнения и потребовать возмещения причиненных убытков.</w:t>
      </w:r>
      <w:bookmarkEnd w:id="0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Приостанавливать любые выплаты в пользу Подрядчик</w:t>
      </w:r>
      <w:r>
        <w:t xml:space="preserve">а при нарушении им сроков или обязанностей, предусмотренных Договором, до момента устранения таких нарушений и выплаты штрафа, пени или возмещения убытков. При этом Заказчик не будет считаться просрочившим и / или нарушившим свои обязательства по Договору.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Субподрядчиков при выявлении нарушений такими работниками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4" w:name="_Ref361319348"/>
      <w:r>
        <w:rPr>
          <w:bCs/>
        </w:rPr>
        <w:t xml:space="preserve">Вносить изменения в ведомость объемов работ при условии, если вызываемые этим изменения или дополнительные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4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необходимости приостановки Работ по Договору давать Подрядчику распоряжение о консервации результата фактически выполненных Работ. 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rPr>
          <w:bCs/>
        </w:rPr>
        <w:t xml:space="preserve">Получив указанное распоряжение, Подрядчик обязан незамедлительно принять все возможные меры по завершению фактически выполнен</w:t>
      </w:r>
      <w:r>
        <w:rPr>
          <w:bCs/>
        </w:rPr>
        <w:t xml:space="preserve">ных Работ на период, достаточный для согласования и заключения Сторонами дополнительного соглашения к Договору, устанавливающего порядок, сроки и стоимость консервации результата фактически выполненных Работ, обеспечивающие его долговременную сохранность. 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,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Принять от Заказчика на время выполнения Работ по Договору: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98"/>
        </w:numPr>
        <w:ind w:left="0" w:firstLine="709"/>
        <w:jc w:val="both"/>
        <w:shd w:val="clear" w:color="ffffff" w:themeColor="background1" w:fill="ffffff" w:themeFill="background1"/>
        <w:tabs>
          <w:tab w:val="left" w:pos="1418" w:leader="none"/>
        </w:tabs>
        <w:rPr>
          <w:bCs/>
          <w:highlight w:val="white"/>
        </w:rPr>
      </w:pPr>
      <w:r>
        <w:rPr>
          <w:bCs/>
        </w:rPr>
        <w:t xml:space="preserve">место производства Работ </w:t>
      </w:r>
      <w:r>
        <w:rPr>
          <w:bCs/>
        </w:rPr>
        <w:t xml:space="preserve">по </w:t>
      </w:r>
      <w:r>
        <w:rPr>
          <w:bCs/>
        </w:rPr>
        <w:t xml:space="preserve">соответствующему акту сдачи-приемки</w:t>
      </w:r>
      <w:r>
        <w:rPr>
          <w:bCs/>
        </w:rPr>
        <w:t xml:space="preserve"> </w:t>
      </w:r>
      <w:r>
        <w:rPr>
          <w:bCs/>
        </w:rPr>
        <w:t xml:space="preserve">(Приложение </w:t>
      </w:r>
      <w:r>
        <w:rPr>
          <w:bCs/>
        </w:rPr>
        <w:t xml:space="preserve">№</w:t>
      </w:r>
      <w:r>
        <w:rPr>
          <w:bCs/>
        </w:rPr>
        <w:t xml:space="preserve"> </w:t>
      </w:r>
      <w:r>
        <w:rPr>
          <w:bCs/>
        </w:rPr>
        <w:t xml:space="preserve">12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 </w:t>
      </w:r>
      <w:r>
        <w:rPr>
          <w:bCs/>
        </w:rPr>
        <w:t xml:space="preserve">и сдат</w:t>
      </w:r>
      <w:r>
        <w:rPr>
          <w:bCs/>
          <w:highlight w:val="white"/>
        </w:rPr>
        <w:t xml:space="preserve">ь его с учётом п. 2.3.19 Договора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07"/>
        <w:numPr>
          <w:ilvl w:val="0"/>
          <w:numId w:val="18"/>
        </w:numPr>
        <w:ind w:left="0" w:firstLine="709"/>
        <w:jc w:val="both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highlight w:val="white"/>
        </w:rPr>
      </w:pPr>
      <w:r>
        <w:rPr>
          <w:bCs/>
        </w:rPr>
        <w:t xml:space="preserve">техническую и</w:t>
      </w:r>
      <w:r>
        <w:rPr>
          <w:bCs/>
        </w:rPr>
        <w:t xml:space="preserve"> иную документацию и обеспечить сохранность переданной документации, не позднее даты окончания выполнения Работ, либо, в случаях прекращения (расторжения) Д</w:t>
      </w:r>
      <w:r>
        <w:rPr>
          <w:bCs/>
          <w:highlight w:val="white"/>
        </w:rPr>
        <w:t xml:space="preserve">оговора, – не позднее 3 (трех) рабочих дней с даты получения соответствующего требования </w:t>
      </w:r>
      <w:r>
        <w:rPr>
          <w:bCs/>
          <w:color w:val="000000" w:themeColor="text1"/>
          <w:highlight w:val="white"/>
        </w:rPr>
        <w:t xml:space="preserve">Заказчика, </w:t>
      </w:r>
      <w:r>
        <w:rPr>
          <w:bCs/>
          <w:color w:val="000000" w:themeColor="text1"/>
          <w:highlight w:val="white"/>
        </w:rPr>
        <w:t xml:space="preserve">по Акту сдачи-приемки </w:t>
      </w:r>
      <w:r>
        <w:rPr>
          <w:bCs/>
          <w:color w:val="000000" w:themeColor="text1"/>
          <w:highlight w:val="white"/>
        </w:rPr>
        <w:t xml:space="preserve">технической и иной документации </w:t>
      </w:r>
      <w:r>
        <w:rPr>
          <w:bCs/>
          <w:color w:val="000000" w:themeColor="text1"/>
          <w:highlight w:val="white"/>
        </w:rPr>
        <w:t xml:space="preserve">(</w:t>
      </w:r>
      <w:r>
        <w:rPr>
          <w:bCs/>
          <w:color w:val="000000" w:themeColor="text1"/>
          <w:highlight w:val="white"/>
        </w:rPr>
        <w:t xml:space="preserve">П</w:t>
      </w:r>
      <w:r>
        <w:rPr>
          <w:bCs/>
          <w:color w:val="000000" w:themeColor="text1"/>
          <w:highlight w:val="white"/>
        </w:rPr>
        <w:t xml:space="preserve">риложение </w:t>
      </w:r>
      <w:r>
        <w:rPr>
          <w:bCs/>
          <w:color w:val="000000" w:themeColor="text1"/>
          <w:highlight w:val="white"/>
        </w:rPr>
        <w:t xml:space="preserve">№</w:t>
      </w:r>
      <w:r>
        <w:rPr>
          <w:bCs/>
          <w:color w:val="000000" w:themeColor="text1"/>
          <w:highlight w:val="white"/>
        </w:rPr>
        <w:t xml:space="preserve"> </w:t>
      </w:r>
      <w:r>
        <w:rPr>
          <w:bCs/>
          <w:color w:val="000000" w:themeColor="text1"/>
          <w:highlight w:val="white"/>
        </w:rPr>
        <w:t xml:space="preserve">11 к Договору</w:t>
      </w:r>
      <w:r>
        <w:rPr>
          <w:bCs/>
          <w:color w:val="000000" w:themeColor="text1"/>
          <w:highlight w:val="white"/>
        </w:rPr>
        <w:t xml:space="preserve">)</w:t>
      </w:r>
      <w:r>
        <w:rPr>
          <w:bCs/>
          <w:color w:val="000000" w:themeColor="text1"/>
          <w:highlight w:val="white"/>
        </w:rPr>
        <w:t xml:space="preserve">. </w:t>
      </w:r>
      <w:r>
        <w:rPr>
          <w:bCs/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1107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t xml:space="preserve">При приемке места п</w:t>
      </w:r>
      <w:r>
        <w:t xml:space="preserve">роизводства Работ, технической и иной документации указать в соответствующих актах сдачи-приемки все замечания и недостатки, которые могут повлиять на сроки в</w:t>
      </w:r>
      <w:r>
        <w:t xml:space="preserve">ыполнения Работ или Результат работ, в том числе на безопасность Работ.</w:t>
      </w:r>
      <w: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0" w:right="0" w:firstLine="567"/>
        <w:jc w:val="both"/>
        <w:spacing w:line="283" w:lineRule="atLeast"/>
        <w:shd w:val="clear" w:color="auto" w:fill="ffffff"/>
        <w:tabs>
          <w:tab w:val="left" w:pos="1418" w:leader="none"/>
        </w:tabs>
        <w:rPr>
          <w:bCs/>
        </w:rPr>
      </w:pPr>
      <w:r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данно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обязанности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Подрядчик лишается права предъявлять </w:t>
      </w:r>
      <w:r>
        <w:rPr>
          <w:sz w:val="24"/>
          <w:szCs w:val="24"/>
        </w:rPr>
        <w:t xml:space="preserve">Заказчику </w:t>
      </w:r>
      <w:r>
        <w:rPr>
          <w:sz w:val="24"/>
          <w:szCs w:val="24"/>
        </w:rPr>
        <w:t xml:space="preserve">какие-либо</w:t>
      </w:r>
      <w:r>
        <w:rPr>
          <w:sz w:val="24"/>
          <w:szCs w:val="24"/>
        </w:rPr>
        <w:t xml:space="preserve"> претензии</w:t>
      </w:r>
      <w:r>
        <w:rPr>
          <w:sz w:val="24"/>
          <w:szCs w:val="24"/>
        </w:rPr>
        <w:t xml:space="preserve">, в том числе </w:t>
      </w:r>
      <w:r>
        <w:rPr>
          <w:sz w:val="24"/>
          <w:szCs w:val="24"/>
        </w:rPr>
        <w:t xml:space="preserve">относительно увеличения объема или сроков выполнения Работ, вызванны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наличием у Под</w:t>
      </w:r>
      <w:r>
        <w:rPr>
          <w:bCs/>
          <w:sz w:val="24"/>
          <w:szCs w:val="24"/>
        </w:rPr>
        <w:t xml:space="preserve">рядчика замечаний к переданным Заказчиком местам (помещению), оборудованию и инструменту</w:t>
      </w:r>
      <w:r>
        <w:rPr>
          <w:bCs/>
          <w:sz w:val="24"/>
          <w:szCs w:val="24"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Выдать замечания в отношении технической и иной документации, предоставленной Заказчико</w:t>
      </w:r>
      <w:r>
        <w:rPr>
          <w:bCs/>
        </w:rPr>
        <w:t xml:space="preserve">м, в течение 10 (десяти) рабочих дней с даты принятия её </w:t>
      </w:r>
      <w:r>
        <w:rPr>
          <w:bCs/>
        </w:rPr>
        <w:t xml:space="preserve">по Акту сдачи-приемки технической и иной документации (Приложение № 11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к</w:t>
      </w:r>
      <w:r>
        <w:rPr>
          <w:bCs/>
        </w:rPr>
        <w:t xml:space="preserve">анализации, предоставленных Заказчиком в соответствии с пунктом 2.1.3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</w:t>
      </w:r>
      <w:r>
        <w:rPr>
          <w:bCs/>
        </w:rPr>
        <w:t xml:space="preserve">фактического</w:t>
      </w:r>
      <w:r>
        <w:rPr>
          <w:bCs/>
        </w:rPr>
        <w:t xml:space="preserve"> начала выполнения работ предоставить Заказчику: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5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контакты</w:t>
      </w:r>
      <w:r>
        <w:rPr>
          <w:bCs/>
        </w:rPr>
        <w:t xml:space="preserve"> и</w:t>
      </w:r>
      <w:r>
        <w:rPr>
          <w:bCs/>
        </w:rPr>
        <w:t xml:space="preserve"> должность представителей Подрядчика</w:t>
      </w:r>
      <w:r>
        <w:rPr>
          <w:bCs/>
        </w:rPr>
        <w:t xml:space="preserve">, уполномоченных на</w:t>
      </w:r>
      <w:r>
        <w:rPr>
          <w:bCs/>
        </w:rPr>
        <w:t xml:space="preserve"> оперативно</w:t>
      </w:r>
      <w:r>
        <w:rPr>
          <w:bCs/>
        </w:rPr>
        <w:t xml:space="preserve">е</w:t>
      </w:r>
      <w:r>
        <w:rPr>
          <w:bCs/>
        </w:rPr>
        <w:t xml:space="preserve"> рассмотрени</w:t>
      </w:r>
      <w:r>
        <w:rPr>
          <w:bCs/>
        </w:rPr>
        <w:t xml:space="preserve">е</w:t>
      </w:r>
      <w:r>
        <w:rPr>
          <w:bCs/>
        </w:rPr>
        <w:t xml:space="preserve"> и решени</w:t>
      </w:r>
      <w:r>
        <w:rPr>
          <w:bCs/>
        </w:rPr>
        <w:t xml:space="preserve">е </w:t>
      </w:r>
      <w:r>
        <w:rPr>
          <w:bCs/>
        </w:rPr>
        <w:t xml:space="preserve">технических и организационных вопросов, связанных с выполнением Работ;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контакты и должность </w:t>
      </w:r>
      <w:r>
        <w:rPr>
          <w:bCs/>
        </w:rPr>
        <w:t xml:space="preserve">представителя Подрядчика</w:t>
      </w:r>
      <w:r>
        <w:rPr>
          <w:bCs/>
        </w:rPr>
        <w:t xml:space="preserve">, ответственного за соблюдение норм и правил в области охраны труда, электробезопасности, пожарной и промышленной безопасности</w:t>
      </w:r>
      <w:r>
        <w:rPr>
          <w:bCs/>
        </w:rPr>
        <w:t xml:space="preserve">, природоохранного законодательства</w:t>
      </w:r>
      <w:r>
        <w:rPr>
          <w:bCs/>
        </w:rPr>
        <w:t xml:space="preserve"> в месте производства Работ.</w:t>
      </w:r>
      <w:r>
        <w:rPr>
          <w:bCs/>
        </w:rPr>
        <w:t xml:space="preserve"> </w:t>
      </w:r>
      <w:r>
        <w:rPr>
          <w:bCs/>
        </w:rPr>
        <w:t xml:space="preserve">Подрядчик обязан о</w:t>
      </w:r>
      <w:r>
        <w:rPr>
          <w:bCs/>
        </w:rPr>
        <w:t xml:space="preserve">беспечить присутствие </w:t>
      </w:r>
      <w:r>
        <w:rPr>
          <w:bCs/>
        </w:rPr>
        <w:t xml:space="preserve">указанного лица </w:t>
      </w:r>
      <w:r>
        <w:rPr>
          <w:bCs/>
        </w:rPr>
        <w:t xml:space="preserve">в месте производства Работ в течение всего срока их выполнения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00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контакты и должность представителей Подрядчика, ответственных за пожарную безопасность</w:t>
      </w:r>
      <w:r>
        <w:t xml:space="preserve">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41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sz w:val="24"/>
          <w:szCs w:val="24"/>
        </w:rPr>
      </w:pPr>
      <w:r>
        <w:rPr>
          <w:bCs/>
        </w:rPr>
        <w:t xml:space="preserve">копии свидетельств НАКС о готовности организации к применению аттестованной технологии сварки, свидетельства НАКС об аттестации сварочного оборудования в соответствии с требованиями</w:t>
      </w:r>
      <w:r>
        <w:rPr>
          <w:bCs/>
          <w:sz w:val="24"/>
          <w:szCs w:val="24"/>
        </w:rPr>
        <w:t xml:space="preserve"> РД 03-615-03 </w:t>
      </w:r>
      <w:r>
        <w:rPr>
          <w:bCs/>
          <w:sz w:val="24"/>
          <w:szCs w:val="24"/>
        </w:rPr>
        <w:t xml:space="preserve">«Порядок применения сварочных технологий при изготовлении, монтажу, ремонте и реконструкции технических устройств для опасных и производственных объектов»;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0"/>
          <w:numId w:val="41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sz w:val="24"/>
          <w:szCs w:val="24"/>
        </w:rPr>
      </w:pPr>
      <w:r>
        <w:rPr>
          <w:bCs/>
          <w:color w:val="000000"/>
        </w:rPr>
        <w:t xml:space="preserve">копии удостоверений специалистов </w:t>
      </w:r>
      <w:r>
        <w:rPr>
          <w:bCs/>
        </w:rPr>
        <w:t xml:space="preserve">аттестованных НАКС сварочного производства (</w:t>
      </w:r>
      <w:r>
        <w:rPr>
          <w:bCs/>
          <w:lang w:val="en-US"/>
        </w:rPr>
        <w:t xml:space="preserve">I</w:t>
      </w:r>
      <w:r>
        <w:rPr>
          <w:bCs/>
        </w:rPr>
        <w:t xml:space="preserve"> – </w:t>
      </w:r>
      <w:r>
        <w:rPr>
          <w:bCs/>
          <w:lang w:val="en-US"/>
        </w:rPr>
        <w:t xml:space="preserve">III</w:t>
      </w:r>
      <w:r>
        <w:rPr>
          <w:bCs/>
        </w:rPr>
        <w:t xml:space="preserve"> уровня)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и квалификационным разрядом не менее 3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none"/>
          <w:lang w:eastAsia="ru-RU"/>
        </w:rPr>
        <w:t xml:space="preserve"> (третьего), </w:t>
      </w:r>
      <w:r>
        <w:rPr>
          <w:bCs/>
        </w:rPr>
        <w:t xml:space="preserve">в соо</w:t>
      </w:r>
      <w:r>
        <w:rPr>
          <w:bCs/>
          <w:sz w:val="24"/>
          <w:szCs w:val="24"/>
        </w:rPr>
        <w:t xml:space="preserve">тветствии с требованиями РД 03-615-03 </w:t>
      </w:r>
      <w:r>
        <w:rPr>
          <w:bCs/>
          <w:sz w:val="24"/>
          <w:szCs w:val="24"/>
        </w:rPr>
        <w:t xml:space="preserve">«Порядок применения сварочных технологий при изготовлении, монтажу, ремонте и реконструкции технических устройств для опасных и производственных объектов»;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0"/>
          <w:numId w:val="14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проект производства работ (ППР) с указанием общих методов и технологии работ, организационных вопросов с приложением графика выполнения работ (с указанием сроков выполнения работ, физических объёмов, потребных трудозатрат и материалов).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Обеспечить наличие допусков, разрешений и лицензий, необходимых для производства Работ.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незамедлительно, но в любом случае не позднее рабочего дня, следующего за днем наступления соответствующего обс</w:t>
      </w:r>
      <w: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</w:rPr>
        <w:t xml:space="preserve">, </w:t>
      </w:r>
      <w:r>
        <w:t xml:space="preserve">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Если в процессе выполнения Работ по Договору законом или иным нормативным правовым актом будет установлена обязанность Подрядч</w:t>
      </w:r>
      <w:r>
        <w:t xml:space="preserve">ика получить дополнительные допуски, разрешения и / 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 / или лицензии и направить их копии Заказчику.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t xml:space="preserve">ься для целей Договора как обстоятельство непреодолимой силы (форс-мажор), указанное в пункте 13.1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Обеспечить:</w:t>
      </w:r>
      <w:r/>
    </w:p>
    <w:p>
      <w:pPr>
        <w:pStyle w:val="1107"/>
        <w:numPr>
          <w:ilvl w:val="0"/>
          <w:numId w:val="15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оформление актов о проведении инструментальных замеров толщины лакокрасочного покрытия в соответствии с требованиями СП 72.13330.2016 «Защита строительных конструкций и сооружений от коррозии»;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0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</w:rPr>
        <w:t xml:space="preserve">оформление и регистраци</w:t>
      </w:r>
      <w:r>
        <w:rPr>
          <w:bCs/>
        </w:rPr>
        <w:t xml:space="preserve">ю</w:t>
      </w:r>
      <w:r>
        <w:rPr>
          <w:bCs/>
        </w:rPr>
        <w:t xml:space="preserve"> Декларации соответствия ТР ТС 0</w:t>
      </w:r>
      <w:r>
        <w:rPr>
          <w:bCs/>
        </w:rPr>
        <w:t xml:space="preserve">32/2013 в «Едином реестре выданных сертификатов соответствия и зарегистрированных деклараций о соответствии» согласно требованиям Технического регламента Таможенного союза "О безопасности оборудования, работающего под избыточным давлением" от 02 июля 2013.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Выполнять</w:t>
      </w:r>
      <w:r>
        <w:rPr>
          <w:bCs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Оформить всю разрешительную документацию на производство земляных работ и согласовать её со всеми необходимыми инстанциями. Передать в Управление градостроительства и архите</w:t>
      </w:r>
      <w:r>
        <w:rPr>
          <w:bCs/>
        </w:rPr>
        <w:t xml:space="preserve">ктуры заявку на открытие ордера на производство земляных работ. Подрядчик несет ответственность за сохранность благоустройства территории, прилегающей к отведенным для производства работ земельным участкам, а также за последствия не закрытия ордера в срок.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</w:rPr>
        <w:t xml:space="preserve">Об</w:t>
      </w:r>
      <w:r>
        <w:rPr>
          <w:bCs/>
          <w:sz w:val="24"/>
          <w:szCs w:val="24"/>
        </w:rPr>
        <w:t xml:space="preserve">еспечить доставку, приемку, разгрузку, складирование и хранение прибывающих на место производства Работ Материально-технических ресурсов</w:t>
      </w:r>
      <w:r>
        <w:rPr>
          <w:bCs/>
          <w:sz w:val="24"/>
          <w:szCs w:val="24"/>
        </w:rPr>
        <w:t xml:space="preserve">, необходимых для выполнения Работ.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Материально-технических ресурсы должны быть приобретены </w:t>
      </w:r>
      <w:r>
        <w:rPr>
          <w:bCs/>
          <w:sz w:val="24"/>
          <w:szCs w:val="24"/>
        </w:rPr>
        <w:t xml:space="preserve">преимущественно российского производства и </w:t>
      </w:r>
      <w:r>
        <w:rPr>
          <w:bCs/>
          <w:sz w:val="24"/>
          <w:szCs w:val="24"/>
          <w:highlight w:val="white"/>
        </w:rPr>
        <w:t xml:space="preserve">с учетом </w:t>
      </w:r>
      <w:r>
        <w:rPr>
          <w:bCs/>
          <w:sz w:val="24"/>
          <w:szCs w:val="24"/>
          <w:highlight w:val="white"/>
        </w:rPr>
        <w:t xml:space="preserve"> требований постановлен</w:t>
      </w:r>
      <w:r>
        <w:rPr>
          <w:bCs/>
          <w:sz w:val="24"/>
          <w:szCs w:val="24"/>
          <w:highlight w:val="white"/>
        </w:rPr>
        <w:t xml:space="preserve">ия Правительства РФ от 23.12.2024 №1875 «О мерах по предоставлению национального режима при осуществлении закупок товаров, работ, услуг для обеспечения государственных и  муниципальных нужд, закупок товаров, работ, услуг отдельными видами юридических лиц».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</w:t>
      </w:r>
      <w:r>
        <w:rPr>
          <w:bCs/>
        </w:rPr>
        <w:t xml:space="preserve">х документов, удостоверяющих качество используемых Подрядчиком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В случае, если в период исполнения договора Подрядчиком, вместо материалов конкретных торговых знаков, марок и/или наименований, указанных </w:t>
      </w:r>
      <w:r>
        <w:t xml:space="preserve">в перечне материалов (Приложение № 2 к Договору), будет применяться эквивалентная продукция (т.е. продукция, которая по техническим и функциональным характеристикам не уступает характеристикам, указанным в перечне материалов (Приложение № 2 к Договору), в </w:t>
      </w:r>
      <w:r>
        <w:t xml:space="preserve">т.ч</w:t>
      </w:r>
      <w:r>
        <w:t xml:space="preserve">. по гарантийным срокам и срокам эксплуатации), Подрядчик принимает на себя все затраты по внесению соответствующих изменений в проектную и сметную документацию, а также согласованию ее с Заказчиком без увеличения общей стоимости по Договору.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случаях, установленных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Заказчика, предварительно согласовать с Заказчиком </w:t>
      </w:r>
      <w:r>
        <w:rPr>
          <w:bCs/>
        </w:rPr>
        <w:t xml:space="preserve">пофамильные</w:t>
      </w:r>
      <w:r>
        <w:rPr>
          <w:bCs/>
        </w:rPr>
        <w:t xml:space="preserve">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Провести инструктаж персонала, задействованного при производстве Работ, обеспечить соблюдение (в том числе указанным пе</w:t>
      </w:r>
      <w:r>
        <w:rPr>
          <w:bCs/>
        </w:rPr>
        <w:t xml:space="preserve">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Заказчика, а такж</w:t>
      </w:r>
      <w:r>
        <w:rPr>
          <w:bCs/>
        </w:rPr>
        <w:t xml:space="preserve">е ознакомить под роспись персонал, направленный для выполнения работ, с Памяткой (Приложение </w:t>
      </w:r>
      <w:r>
        <w:rPr>
          <w:bCs/>
        </w:rPr>
        <w:t xml:space="preserve">№</w:t>
      </w:r>
      <w:r>
        <w:rPr>
          <w:bCs/>
        </w:rPr>
        <w:t xml:space="preserve">4 к Договору). Копию памятки с ознакомлением работников под роспись Подрядчик предоставляет в службу охраны труда Заказчика перед проведением вводного инструктажа.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</w:t>
      </w:r>
      <w:r>
        <w:rPr>
          <w:bCs/>
        </w:rPr>
        <w:t xml:space="preserve">печить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</w:t>
      </w:r>
      <w:r>
        <w:rPr>
          <w:bCs/>
        </w:rPr>
        <w:t xml:space="preserve">, хранение, уточнение (обновление, изменение), использование, передачу (распространение, предоставление, доступ) и уничтожение таких персональных данных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Предоставить Заказчику в полном объеме необходимую для приемки Работ приемо-сдаточную и исполнительную документацию. </w:t>
      </w:r>
      <w:r/>
    </w:p>
    <w:p>
      <w:pPr>
        <w:pStyle w:val="1107"/>
        <w:ind w:left="0" w:firstLine="709"/>
        <w:jc w:val="both"/>
        <w:shd w:val="clear" w:color="auto" w:fill="ffffff"/>
        <w:rPr>
          <w:bCs/>
        </w:rPr>
      </w:pPr>
      <w: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lang w:eastAsia="en-US"/>
        </w:rPr>
        <w:t xml:space="preserve"> Сформированные комплекты Исполнительной документации размещаются в электронном виде на сетевом ресурсе Группы </w:t>
      </w:r>
      <w:r>
        <w:rPr>
          <w:lang w:eastAsia="en-US"/>
        </w:rPr>
        <w:t xml:space="preserve">РусГидро</w:t>
      </w:r>
      <w:r>
        <w:rPr>
          <w:lang w:eastAsia="en-US"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14:ligatures w14:val="none"/>
        </w:rPr>
      </w:pPr>
      <w: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</w:t>
      </w:r>
      <w:r>
        <w:t xml:space="preserve">х, не допуская переполнения мест накопления, самостоятельно определить места складирования и вывоза грунта, мусора, а также строительных отходов, материалов от разборки зданий и сооружений, вырубленных насаждений, непригодных для вторичного использования. 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107"/>
        <w:ind w:left="0" w:right="0" w:firstLine="709"/>
        <w:jc w:val="both"/>
        <w:shd w:val="clear" w:color="auto" w:fill="ffffff"/>
        <w:rPr>
          <w:bCs/>
          <w:sz w:val="24"/>
          <w:szCs w:val="24"/>
        </w:rPr>
      </w:pPr>
      <w:r>
        <w:t xml:space="preserve">Расходы по вывозу и складированию указанных материалов, в том числе стоимость услуг специальных площадок для их хранения, несет Подрядчик</w:t>
      </w:r>
      <w: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color w:val="000000" w:themeColor="text1"/>
        </w:rPr>
      </w:pPr>
      <w:r>
        <w:rPr>
          <w:bCs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</w:t>
      </w:r>
      <w:r>
        <w:rPr>
          <w:bCs/>
          <w:color w:val="000000" w:themeColor="text1"/>
        </w:rPr>
        <w:t xml:space="preserve">Работ, в места утилизации.</w:t>
      </w: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Передать на склад Заказчика по форме М-35 «</w:t>
      </w:r>
      <w:r>
        <w:rPr>
          <w:bCs/>
        </w:rPr>
        <w:t xml:space="preserve">Акт об оприходовании материальных ценностей, полученных при ремонте, реконструкции модернизации и списании объектов основных средст</w:t>
      </w:r>
      <w:r>
        <w:rPr>
          <w:bCs/>
          <w:color w:val="000000" w:themeColor="text1"/>
        </w:rPr>
        <w:t xml:space="preserve">в» в полном объеме лом черных и цветных металлов, образовавшийся в ходе выполнения Работ, а также заглушки на трубопроводы. В случае невозврата заглушек Заказчику, Заказчик имеет право удержать их стоимость при расчёте за выполненные работы</w:t>
      </w:r>
      <w:r>
        <w:rPr>
          <w:bCs/>
          <w:color w:val="000000" w:themeColor="text1"/>
        </w:rPr>
        <w:t xml:space="preserve">.</w:t>
      </w: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Заказчика,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Подрядчика.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случае, если такие указания могут привести к увеличению Цены Договора, Подрядчик</w:t>
      </w:r>
      <w:r>
        <w:rPr>
          <w:bCs/>
          <w:sz w:val="24"/>
          <w:szCs w:val="24"/>
        </w:rPr>
        <w:t xml:space="preserve"> обязан письменно сообщить об этом Заказчику не позднее 5 (пяти) календарных дней с даты получения соответствующего указания Заказчика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н</w:t>
      </w:r>
      <w:r>
        <w:rPr>
          <w:bCs/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2.3.22.1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пункте 2.3.22.1 Договора.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</w:t>
      </w:r>
      <w:r>
        <w:rPr>
          <w:bCs/>
        </w:rPr>
        <w:t xml:space="preserve">прочности и /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2.3.22 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6"/>
        </w:numPr>
        <w:ind w:left="0" w:right="23" w:firstLine="709"/>
        <w:jc w:val="both"/>
      </w:pPr>
      <w:r>
        <w:t xml:space="preserve">аварии – в течение 2 (двух) часов;</w:t>
      </w:r>
      <w:r/>
    </w:p>
    <w:p>
      <w:pPr>
        <w:pStyle w:val="1107"/>
        <w:numPr>
          <w:ilvl w:val="0"/>
          <w:numId w:val="16"/>
        </w:numPr>
        <w:ind w:left="0" w:right="23" w:firstLine="709"/>
        <w:jc w:val="both"/>
      </w:pPr>
      <w: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1107"/>
        <w:numPr>
          <w:ilvl w:val="0"/>
          <w:numId w:val="16"/>
        </w:numPr>
        <w:ind w:left="0" w:right="23" w:firstLine="709"/>
        <w:jc w:val="both"/>
      </w:pPr>
      <w:r>
        <w:t xml:space="preserve">хищении и иных противоправных действиях – в течение 24 (двадцати четырех) часов;</w:t>
      </w:r>
      <w:r/>
    </w:p>
    <w:p>
      <w:pPr>
        <w:pStyle w:val="1107"/>
        <w:numPr>
          <w:ilvl w:val="0"/>
          <w:numId w:val="16"/>
        </w:numPr>
        <w:ind w:left="0" w:right="23" w:firstLine="709"/>
        <w:jc w:val="both"/>
      </w:pPr>
      <w:r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1107"/>
        <w:numPr>
          <w:ilvl w:val="0"/>
          <w:numId w:val="16"/>
        </w:numPr>
        <w:ind w:left="0" w:right="23" w:firstLine="709"/>
        <w:jc w:val="both"/>
      </w:pPr>
      <w: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/>
    </w:p>
    <w:p>
      <w:pPr>
        <w:pStyle w:val="1107"/>
        <w:numPr>
          <w:ilvl w:val="0"/>
          <w:numId w:val="16"/>
        </w:numPr>
        <w:ind w:left="0" w:right="23" w:firstLine="709"/>
        <w:jc w:val="both"/>
      </w:pPr>
      <w:r>
        <w:t xml:space="preserve">иных обстоятельствах, фактах, сообщениях в средствах массовой информации – в течение 24 (двадцати четырех) часов.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Нести риск случайной гибели и случайного повреждения мест (помещений), материала Заказчика, принятых от Заказчика в соответствии с пунктом 2.3.2 Договора, до момента их передачи (возврата) Заказчику.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 требованию и в сроки, установленные Заказчиком, своими силами, средствами и </w:t>
      </w:r>
      <w:r>
        <w:t xml:space="preserve">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Письменно уведомлять Заказчика о необходимости проведения освидетельствования и / или приемки Скрытых работ. 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5 (пять)</w:t>
      </w:r>
      <w:r>
        <w:rPr>
          <w:bCs/>
        </w:rPr>
        <w:t xml:space="preserve"> рабочих дней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Осуществлять мероприятия строительного контроля, возложе</w:t>
      </w:r>
      <w:r>
        <w:rPr>
          <w:bCs/>
        </w:rPr>
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Освободить Заказчика от лю</w:t>
      </w:r>
      <w:r>
        <w:rPr>
          <w:bCs/>
        </w:rPr>
        <w:t xml:space="preserve">бой ответственности и выплат по всем претензиям, требованиям и судебным искам, предъявляемым третьими лицами,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bCs/>
        </w:rPr>
        <w:t xml:space="preserve">дрядчиками вреда жизни или здоровью людей, имуществу Заказчика или третьих лиц, а также фактам нарушения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Заказчиком, Подрядчик обязан возместить ущерб в пользу Заказчика в части, не подлежащей возмещению по договору (-</w:t>
      </w:r>
      <w:r>
        <w:rPr>
          <w:bCs/>
        </w:rPr>
        <w:t xml:space="preserve">ам</w:t>
      </w:r>
      <w:r>
        <w:rPr>
          <w:bCs/>
        </w:rPr>
        <w:t xml:space="preserve">) страхования.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14:ligatures w14:val="none"/>
        </w:rPr>
      </w:pPr>
      <w:r>
        <w:rPr>
          <w:bCs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t xml:space="preserve"> </w:t>
      </w:r>
      <w:r>
        <w:rPr>
          <w:bCs/>
        </w:rPr>
        <w:t xml:space="preserve">в том числе поставщиков Материально-технических ресурсов и оборудования, привлеченных </w:t>
      </w:r>
      <w:r>
        <w:t xml:space="preserve">Подрядчиком к выполнению Работ по Договору, компенсировать все убытки Заказчика, вызванные такими претензиями и требованиями. 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Предоставить Заказчику Независимые гарантии в соответствии с разделом 6 Договора.</w:t>
      </w:r>
      <w:r>
        <w:rPr>
          <w:color w:val="000000"/>
        </w:rPr>
      </w:r>
      <w:r>
        <w:rPr>
          <w:color w:val="000000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</w:pPr>
      <w:r>
        <w:t xml:space="preserve">В случае каких-либо изменений в цепочке собственников, включая бенефициаров, и (или) исполнительных органах, Подрядчик обязан предоставить соответствующую информацию не позднее 5 (пяти) календарных дней после таких изменений. 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rPr>
          <w:color w:val="000000"/>
          <w:highlight w:val="white"/>
        </w:rPr>
      </w:pPr>
      <w:r>
        <w:rPr>
          <w:highlight w:val="white"/>
        </w:rPr>
        <w:t xml:space="preserve">Подписать акты сверки взаимных расчетов, направленные Заказчиком в 2 (двух) экземплярах, и вернуть 1 (один) экземпляр Заказчику в течение 5 (пяти) рабочих дней с даты получения экземпляров актов сверки расчетов от Заказчика</w:t>
      </w:r>
      <w:r>
        <w:rPr>
          <w:highlight w:val="white"/>
        </w:rPr>
        <w:t xml:space="preserve">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</w:pPr>
      <w:r>
        <w:t xml:space="preserve">Исполнять иные обязанности, предусмотренные Договором и законодательством Российской Федерации. </w:t>
      </w:r>
      <w:r/>
    </w:p>
    <w:p>
      <w:pPr>
        <w:pStyle w:val="1107"/>
        <w:numPr>
          <w:ilvl w:val="1"/>
          <w:numId w:val="3"/>
        </w:numPr>
        <w:ind w:hanging="291"/>
        <w:shd w:val="clear" w:color="auto" w:fill="ffffff"/>
        <w:tabs>
          <w:tab w:val="left" w:pos="1134" w:leader="none"/>
        </w:tabs>
        <w:rPr>
          <w:bCs/>
          <w:u w:val="single"/>
        </w:rPr>
      </w:pPr>
      <w:r>
        <w:rPr>
          <w:bCs/>
          <w:u w:val="single"/>
        </w:rPr>
        <w:t xml:space="preserve">Подрядчик имеет право:</w:t>
      </w:r>
      <w:r>
        <w:rPr>
          <w:bCs/>
          <w:u w:val="single"/>
        </w:rPr>
      </w:r>
      <w:r>
        <w:rPr>
          <w:bCs/>
          <w:u w:val="single"/>
        </w:rPr>
      </w:r>
    </w:p>
    <w:p>
      <w:pPr>
        <w:ind w:left="567" w:right="0" w:firstLine="142"/>
        <w:spacing w:line="283" w:lineRule="atLeast"/>
        <w:shd w:val="clear" w:color="auto" w:fill="ffffff"/>
        <w:tabs>
          <w:tab w:val="left" w:pos="1418" w:leader="none"/>
        </w:tabs>
        <w:rPr>
          <w:bCs/>
          <w:sz w:val="23"/>
          <w:szCs w:val="23"/>
        </w:rPr>
      </w:pPr>
      <w:r>
        <w:rPr>
          <w:sz w:val="23"/>
          <w:szCs w:val="23"/>
        </w:rPr>
        <w:t xml:space="preserve">2.4.1.Самостоятельно организовать выполнение Работ.</w:t>
      </w:r>
      <w:r>
        <w:rPr>
          <w:bCs/>
          <w:sz w:val="23"/>
          <w:szCs w:val="23"/>
        </w:rPr>
      </w:r>
      <w:r>
        <w:rPr>
          <w:bCs/>
          <w:sz w:val="23"/>
          <w:szCs w:val="23"/>
        </w:rPr>
      </w:r>
    </w:p>
    <w:p>
      <w:pPr>
        <w:ind w:left="0" w:right="0" w:firstLine="709"/>
        <w:spacing w:line="283" w:lineRule="atLeast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sz w:val="23"/>
          <w:szCs w:val="23"/>
        </w:rPr>
        <w:t xml:space="preserve">2.4.2.По предварительному письменному согласованию с Заказчиком заключать договоры субподряда, в совокупности не более чем на ___ (_______ %) процентов от Цены Договора, неся при этом ответственность за действия Субподрядчиков, как за свои собственные. 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0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проект договора с Субподрядчиком;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0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сведения об объемах выполнения работ Субподрядчиком;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0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пофамильный</w:t>
      </w:r>
      <w:r>
        <w:rPr>
          <w:bCs/>
        </w:rPr>
        <w:t xml:space="preserve"> перечень персонала Субподрядчика,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105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418" w:leader="none"/>
        </w:tabs>
      </w:pPr>
      <w:r/>
      <w:r/>
    </w:p>
    <w:p>
      <w:pPr>
        <w:pStyle w:val="1107"/>
        <w:numPr>
          <w:ilvl w:val="0"/>
          <w:numId w:val="3"/>
        </w:numPr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Цена Договора в соответствии с Локальным</w:t>
      </w:r>
      <w:r>
        <w:t xml:space="preserve"> сметным </w:t>
      </w:r>
      <w:r>
        <w:t xml:space="preserve">расчетом с приложениями (Приложение № 5 к Договору)</w:t>
      </w:r>
      <w:r>
        <w:t xml:space="preserve"> </w:t>
      </w:r>
      <w:r>
        <w:t xml:space="preserve">является предельной и составляет _______ (__________________) рублей ___ копеек в том числе НДС </w:t>
      </w:r>
      <w:r>
        <w:rPr>
          <w:sz w:val="24"/>
          <w:szCs w:val="24"/>
        </w:rPr>
        <w:t xml:space="preserve">_______ </w:t>
      </w:r>
      <w:r>
        <w:rPr>
          <w:bCs/>
          <w:sz w:val="24"/>
          <w:szCs w:val="24"/>
        </w:rPr>
        <w:t xml:space="preserve">(</w:t>
      </w:r>
      <w:r>
        <w:rPr>
          <w:sz w:val="24"/>
          <w:szCs w:val="24"/>
        </w:rPr>
        <w:t xml:space="preserve">_______________</w:t>
      </w:r>
      <w:r>
        <w:rPr>
          <w:bCs/>
          <w:sz w:val="24"/>
          <w:szCs w:val="24"/>
        </w:rPr>
        <w:t xml:space="preserve">) рублей </w:t>
      </w:r>
      <w:r>
        <w:rPr>
          <w:sz w:val="24"/>
          <w:szCs w:val="24"/>
        </w:rPr>
        <w:t xml:space="preserve">___</w:t>
      </w:r>
      <w:r>
        <w:rPr>
          <w:bCs/>
          <w:sz w:val="24"/>
          <w:szCs w:val="24"/>
        </w:rPr>
        <w:t xml:space="preserve"> копеек</w:t>
      </w:r>
      <w:r>
        <w:t xml:space="preserve">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ind w:firstLine="709"/>
        <w:spacing w:line="283" w:lineRule="atLeast"/>
        <w:shd w:val="clear" w:color="auto" w:fill="ffffff"/>
        <w:tabs>
          <w:tab w:val="left" w:pos="1418" w:leader="none"/>
        </w:tabs>
        <w:rPr>
          <w:sz w:val="24"/>
          <w:szCs w:val="24"/>
          <w14:ligatures w14:val="none"/>
        </w:rPr>
      </w:pPr>
      <w:r>
        <w:rPr>
          <w:bCs/>
          <w:sz w:val="24"/>
          <w:szCs w:val="24"/>
        </w:rPr>
        <w:t xml:space="preserve">3.1.1. Твердая цена Работ (без учёта Лимита на непредвиденные работы и затраты) составляет </w:t>
      </w:r>
      <w:r>
        <w:rPr>
          <w:sz w:val="24"/>
          <w:szCs w:val="24"/>
        </w:rPr>
        <w:t xml:space="preserve">_______ </w:t>
      </w:r>
      <w:r>
        <w:rPr>
          <w:bCs/>
          <w:sz w:val="24"/>
          <w:szCs w:val="24"/>
        </w:rPr>
        <w:t xml:space="preserve">(</w:t>
      </w:r>
      <w:r>
        <w:rPr>
          <w:sz w:val="24"/>
          <w:szCs w:val="24"/>
        </w:rPr>
        <w:t xml:space="preserve">_______________</w:t>
      </w:r>
      <w:r>
        <w:rPr>
          <w:bCs/>
          <w:sz w:val="24"/>
          <w:szCs w:val="24"/>
        </w:rPr>
        <w:t xml:space="preserve">) </w:t>
      </w:r>
      <w:r>
        <w:rPr>
          <w:sz w:val="24"/>
          <w:szCs w:val="24"/>
        </w:rPr>
        <w:t xml:space="preserve">рублей 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копеек </w:t>
      </w:r>
      <w:r>
        <w:rPr>
          <w:sz w:val="24"/>
          <w:szCs w:val="24"/>
        </w:rPr>
        <w:t xml:space="preserve">в том числе НДС </w:t>
      </w:r>
      <w:r>
        <w:rPr>
          <w:sz w:val="24"/>
          <w:szCs w:val="24"/>
        </w:rPr>
        <w:t xml:space="preserve">_______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_______________</w:t>
      </w:r>
      <w:r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копеек</w:t>
      </w:r>
      <w:r>
        <w:rPr>
          <w:sz w:val="24"/>
          <w:szCs w:val="24"/>
        </w:rPr>
        <w:t xml:space="preserve">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spacing w:line="282" w:lineRule="atLeast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sz w:val="24"/>
          <w:szCs w:val="24"/>
        </w:rPr>
        <w:t xml:space="preserve">3.1.2. Лимит на непредвиденные работы и затраты составляет ______ (___________________) </w:t>
      </w:r>
      <w:r>
        <w:rPr>
          <w:sz w:val="24"/>
          <w:szCs w:val="24"/>
        </w:rPr>
        <w:t xml:space="preserve">рублей 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копеек </w:t>
      </w:r>
      <w:r>
        <w:rPr>
          <w:sz w:val="24"/>
          <w:szCs w:val="24"/>
        </w:rPr>
        <w:t xml:space="preserve">в том числе НДС </w:t>
      </w:r>
      <w:r>
        <w:rPr>
          <w:sz w:val="24"/>
          <w:szCs w:val="24"/>
        </w:rPr>
        <w:t xml:space="preserve">_______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_______________</w:t>
      </w:r>
      <w:r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 копеек</w:t>
      </w:r>
      <w:r>
        <w:rPr>
          <w:sz w:val="24"/>
          <w:szCs w:val="24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both"/>
        <w:spacing w:line="283" w:lineRule="atLeast"/>
        <w:shd w:val="clear" w:color="auto" w:fill="ffffff"/>
        <w:tabs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3.1.3. В Локальный сметный расчет (Приложение №5 к Договору) введенный «понижающий коэффициент» К=_____, который обязателен к применению как в актах выполненных работ </w:t>
      </w:r>
      <w:r>
        <w:rPr>
          <w:sz w:val="24"/>
          <w:szCs w:val="24"/>
        </w:rPr>
        <w:t xml:space="preserve">на стадии расчётов, так и в дополнительных сметах в случае их составления на стадии выполнения Договора подряда.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left="0" w:right="0" w:firstLine="709"/>
        <w:jc w:val="both"/>
        <w:spacing w:line="283" w:lineRule="atLeast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sz w:val="24"/>
          <w:szCs w:val="24"/>
        </w:rPr>
        <w:t xml:space="preserve">Изменение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стоимости Работ по Договору </w:t>
      </w:r>
      <w:r>
        <w:rPr>
          <w:bCs/>
          <w:sz w:val="24"/>
          <w:szCs w:val="24"/>
        </w:rPr>
        <w:t xml:space="preserve">не требует заключения дополнительного соглашения к Договору</w:t>
      </w:r>
      <w:r>
        <w:rPr>
          <w:bCs/>
          <w:sz w:val="24"/>
          <w:szCs w:val="24"/>
        </w:rPr>
        <w:t xml:space="preserve"> только в случае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когда </w:t>
      </w:r>
      <w:r>
        <w:rPr>
          <w:bCs/>
          <w:sz w:val="24"/>
          <w:szCs w:val="24"/>
        </w:rPr>
        <w:t xml:space="preserve">оно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вызвано</w:t>
      </w:r>
      <w:r>
        <w:rPr>
          <w:bCs/>
          <w:sz w:val="24"/>
          <w:szCs w:val="24"/>
        </w:rPr>
        <w:t xml:space="preserve"> изменением ставки российского НДС</w:t>
      </w:r>
      <w:r>
        <w:rPr>
          <w:bCs/>
          <w:sz w:val="24"/>
          <w:szCs w:val="24"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Индексация Цены Договора не допускается.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Строительно-монтажные работы.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Приобретение Материально-технических ресурсов, необходимых для выполнения Работ по Договору. Фактическая стоимость Материально-технических ресурсов приобретаемых Подрядчиком, подтверждается отчётными документами в пределах учтённой в смете величины.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Заработную плату, накладные расходы, перемещение и размещение персонала Подрядчика.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Подлежащие уплате налоги, сборы и пошлины (в том числе по таможенному оформлению Материально-технических ресурсов, если применимо). </w:t>
      </w:r>
      <w:r/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Все прочие затраты и расходы Подрядчика, связанные с выполнением Работ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14:ligatures w14:val="none"/>
        </w:rPr>
      </w:pPr>
      <w:r>
        <w:t xml:space="preserve">Вн</w:t>
      </w:r>
      <w:r>
        <w:t xml:space="preserve">есение в техническую документацию и ведомость объемов работ изменений по Договору, производится при взаимном согласии сторон без увеличения цены договора. </w:t>
      </w:r>
      <w:r>
        <w:t xml:space="preserve"> Методика составления смет аналогична методике составления основных смет Договора.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5"/>
          <w:szCs w:val="25"/>
          <w:highlight w:val="white"/>
          <w14:ligatures w14:val="none"/>
        </w:rPr>
      </w:pPr>
      <w:r>
        <w:t xml:space="preserve">Расчет по договору производится Заказчиком в течение </w:t>
      </w:r>
      <w:r>
        <w:t xml:space="preserve">7</w:t>
      </w:r>
      <w:r>
        <w:t xml:space="preserve"> (</w:t>
      </w:r>
      <w:r>
        <w:t xml:space="preserve">семи</w:t>
      </w:r>
      <w:r>
        <w:t xml:space="preserve">) рабочих дней с даты подписания документов</w:t>
      </w:r>
      <w:r>
        <w:t xml:space="preserve">,</w:t>
      </w:r>
      <w:r>
        <w:t xml:space="preserve"> указанных в п.4.1 и п.4.2, на основании счета, выставленного Подрядчи</w:t>
      </w:r>
      <w:r>
        <w:t xml:space="preserve">ком, и с </w:t>
      </w:r>
      <w:r>
        <w:rPr>
          <w:highlight w:val="white"/>
        </w:rPr>
        <w:t xml:space="preserve">учетом пункта 3.6</w:t>
      </w:r>
      <w:r>
        <w:rPr>
          <w:highlight w:val="white"/>
        </w:rPr>
        <w:t xml:space="preserve"> Договора.</w:t>
      </w:r>
      <w:r>
        <w:rPr>
          <w:bCs/>
          <w:sz w:val="25"/>
          <w:szCs w:val="25"/>
          <w:highlight w:val="white"/>
          <w14:ligatures w14:val="none"/>
        </w:rPr>
      </w:r>
      <w:r>
        <w:rPr>
          <w:bCs/>
          <w:sz w:val="25"/>
          <w:szCs w:val="25"/>
          <w:highlight w:val="white"/>
          <w14:ligatures w14:val="none"/>
        </w:rPr>
      </w:r>
    </w:p>
    <w:p>
      <w:pPr>
        <w:ind w:left="0" w:right="0" w:firstLine="709"/>
        <w:jc w:val="both"/>
        <w:spacing w:line="283" w:lineRule="atLeast"/>
        <w:shd w:val="clear" w:color="auto" w:fill="ffffff"/>
        <w:tabs>
          <w:tab w:val="left" w:pos="1134" w:leader="none"/>
        </w:tabs>
        <w:rPr>
          <w:sz w:val="25"/>
          <w:szCs w:val="25"/>
          <w:highlight w:val="white"/>
          <w14:ligatures w14:val="none"/>
        </w:rPr>
      </w:pPr>
      <w:r>
        <w:rPr>
          <w:bCs/>
          <w:sz w:val="25"/>
          <w:szCs w:val="25"/>
          <w:highlight w:val="none"/>
          <w14:ligatures w14:val="none"/>
        </w:rPr>
      </w:r>
      <w:r>
        <w:rPr>
          <w:sz w:val="24"/>
          <w:szCs w:val="24"/>
        </w:rPr>
        <w:t xml:space="preserve">Платеж, соверш</w:t>
      </w:r>
      <w:r>
        <w:rPr>
          <w:sz w:val="24"/>
          <w:szCs w:val="24"/>
        </w:rPr>
        <w:t xml:space="preserve">аемый на основании документа, указанного в пункте 4.1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</w:t>
      </w:r>
      <w:r>
        <w:rPr>
          <w:sz w:val="25"/>
          <w:szCs w:val="25"/>
          <w:highlight w:val="white"/>
          <w14:ligatures w14:val="none"/>
        </w:rPr>
      </w:r>
      <w:r>
        <w:rPr>
          <w:sz w:val="25"/>
          <w:szCs w:val="25"/>
          <w:highlight w:val="white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  <w:highlight w:val="white"/>
          <w14:ligatures w14:val="none"/>
        </w:rPr>
      </w:pPr>
      <w:r>
        <w:rPr>
          <w:highlight w:val="white"/>
        </w:rPr>
        <w:t xml:space="preserve">В случае выставл</w:t>
      </w:r>
      <w:r>
        <w:rPr>
          <w:highlight w:val="white"/>
        </w:rPr>
        <w:t xml:space="preserve">ения Подрядчиком счета на сумму менее размера предусмотренного Договором платежа, оплата осуществляется по сумме счета. В случае выставления</w:t>
      </w:r>
      <w:r>
        <w:rPr>
          <w:highlight w:val="white"/>
        </w:rPr>
        <w:t xml:space="preserve">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 вручения Заказчику. </w:t>
      </w:r>
      <w:r>
        <w:rPr>
          <w:highlight w:val="white"/>
        </w:rPr>
        <w:t xml:space="preserve">В случае выставления </w:t>
      </w:r>
      <w:r>
        <w:rPr>
          <w:sz w:val="24"/>
          <w:szCs w:val="24"/>
          <w:highlight w:val="white"/>
        </w:rPr>
        <w:t xml:space="preserve">Подрядчиком счета позднее 10 (</w:t>
      </w:r>
      <w:r>
        <w:rPr>
          <w:sz w:val="24"/>
          <w:szCs w:val="24"/>
          <w:highlight w:val="white"/>
        </w:rPr>
        <w:t xml:space="preserve">десят</w:t>
      </w:r>
      <w:r>
        <w:rPr>
          <w:sz w:val="24"/>
          <w:szCs w:val="24"/>
          <w:highlight w:val="white"/>
        </w:rPr>
        <w:t xml:space="preserve">и</w:t>
      </w:r>
      <w:r>
        <w:rPr>
          <w:sz w:val="24"/>
          <w:szCs w:val="24"/>
          <w:highlight w:val="white"/>
        </w:rPr>
        <w:t xml:space="preserve">) календарных дней до предусмотренной Договором даты платежа, оплата осуществляе</w:t>
      </w:r>
      <w:r>
        <w:rPr>
          <w:sz w:val="24"/>
          <w:szCs w:val="24"/>
          <w:highlight w:val="white"/>
        </w:rPr>
        <w:t xml:space="preserve">тся в течение 10 (десяти) календарных дней с даты фактического </w:t>
      </w:r>
      <w:r>
        <w:rPr>
          <w:sz w:val="24"/>
          <w:szCs w:val="24"/>
          <w:highlight w:val="white"/>
        </w:rPr>
        <w:t xml:space="preserve">получения счета Заказчиком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  <w14:ligatures w14:val="none"/>
        </w:rPr>
      </w:r>
      <w:r>
        <w:rPr>
          <w:sz w:val="24"/>
          <w:szCs w:val="24"/>
          <w:highlight w:val="white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5"/>
          <w:szCs w:val="25"/>
        </w:rPr>
      </w:pPr>
      <w:r>
        <w:rPr>
          <w:sz w:val="24"/>
          <w:szCs w:val="24"/>
          <w:highlight w:val="white"/>
        </w:rPr>
        <w:t xml:space="preserve">Подрядчик предоставляет Заказчику </w:t>
      </w:r>
      <w:r>
        <w:rPr>
          <w:sz w:val="24"/>
          <w:szCs w:val="24"/>
          <w:highlight w:val="white"/>
        </w:rPr>
        <w:t xml:space="preserve">Независимую гарантию</w:t>
      </w:r>
      <w:r>
        <w:rPr>
          <w:sz w:val="24"/>
          <w:szCs w:val="24"/>
          <w:highlight w:val="white"/>
        </w:rPr>
        <w:t xml:space="preserve"> надлежащего исполнения обязательств по Договору в размере 5 (Пять) процентов от Цены Договора не позднее, чем за 3 (три) рабочих дня до предполагаемой даты выплаты перв</w:t>
      </w:r>
      <w:r>
        <w:rPr>
          <w:sz w:val="24"/>
          <w:szCs w:val="24"/>
          <w:highlight w:val="white"/>
        </w:rPr>
        <w:t xml:space="preserve">ого платежа по Договору, в соответствии с разделом 6 Договора. В случае невыполнения данного обязательства и при отсутствии соглашения Сторон об ином Заказчик вправе удерживать 5 % (пять процентов) от стоимости выполненных работ при выплате каждого платежа</w:t>
      </w:r>
      <w:r>
        <w:rPr>
          <w:sz w:val="24"/>
          <w:szCs w:val="24"/>
          <w:highlight w:val="white"/>
        </w:rPr>
        <w:t xml:space="preserve">,</w:t>
      </w:r>
      <w:r>
        <w:rPr>
          <w:sz w:val="24"/>
          <w:szCs w:val="24"/>
          <w:highlight w:val="white"/>
        </w:rPr>
        <w:t xml:space="preserve"> причитающегося Подрядчику, в порядке, размерах и ср</w:t>
      </w:r>
      <w:r>
        <w:rPr>
          <w:sz w:val="24"/>
          <w:szCs w:val="24"/>
          <w:highlight w:val="white"/>
        </w:rPr>
        <w:t xml:space="preserve">оки, установленные пункт</w:t>
      </w:r>
      <w:r>
        <w:rPr>
          <w:sz w:val="24"/>
          <w:szCs w:val="24"/>
          <w:highlight w:val="white"/>
        </w:rPr>
        <w:t xml:space="preserve">ом </w:t>
      </w:r>
      <w:r>
        <w:rPr>
          <w:sz w:val="24"/>
          <w:szCs w:val="24"/>
          <w:highlight w:val="white"/>
        </w:rPr>
        <w:t xml:space="preserve">3.5</w:t>
      </w:r>
      <w:r>
        <w:rPr>
          <w:sz w:val="24"/>
          <w:szCs w:val="24"/>
          <w:highlight w:val="white"/>
        </w:rPr>
        <w:t xml:space="preserve"> Договора в качестве гарантийного резервирования. При этом в счетах на оплату, выставленных Подрядчиком, должна быть отдельно выделена сумма Обеспечительного платежа</w:t>
      </w:r>
      <w:r>
        <w:rPr>
          <w:bCs/>
          <w:sz w:val="24"/>
          <w:szCs w:val="24"/>
        </w:rPr>
        <w:t xml:space="preserve">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  <w:rPr>
          <w:sz w:val="25"/>
          <w:szCs w:val="25"/>
        </w:rPr>
      </w:pPr>
      <w:r>
        <w:rPr>
          <w:sz w:val="24"/>
          <w:szCs w:val="24"/>
        </w:rPr>
        <w:t xml:space="preserve">Выплата Обеспечительного платежа производится в течение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семи</w:t>
      </w:r>
      <w:r>
        <w:rPr>
          <w:sz w:val="24"/>
          <w:szCs w:val="24"/>
        </w:rPr>
        <w:t xml:space="preserve">) рабочих дней с даты получения Заказчиком счета, выставленного Подрядчиком, но не ранее 70 (семидесяти) календарных дней с даты подписания Сторонами Акта КС-11. В случае прекращения </w:t>
      </w:r>
      <w:r>
        <w:rPr>
          <w:sz w:val="24"/>
          <w:szCs w:val="24"/>
        </w:rPr>
        <w:t xml:space="preserve">(расторжения) Договора (подписания Сторонами соглашения о расторжении Договора, получения Подрядчиком уведомления Заказчика об отказе от Договора</w:t>
      </w:r>
      <w:r>
        <w:rPr>
          <w:sz w:val="24"/>
          <w:szCs w:val="24"/>
        </w:rPr>
        <w:t xml:space="preserve"> (исполнения Договора) или иного документа, свидетельствующего о воле Стороны, направленной на расторжение Договора), выплата </w:t>
      </w:r>
      <w:r>
        <w:rPr>
          <w:sz w:val="24"/>
          <w:szCs w:val="24"/>
        </w:rPr>
        <w:t xml:space="preserve">обеспечительного платежа производится Заказчиком не ранее 70 (семидесяти) календарных дней с даты подписания Сторонами Акта КС-11.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  <w:rPr>
          <w:sz w:val="25"/>
          <w:szCs w:val="25"/>
        </w:rPr>
      </w:pPr>
      <w:r>
        <w:rPr>
          <w:sz w:val="24"/>
          <w:szCs w:val="24"/>
        </w:rPr>
        <w:t xml:space="preserve">В случае увеличения цены Договора или пролонгации срока его действия Независимая гарантия должна быть заменена или в нее должны быть внесены изменения, оформленные отдельным документом.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Любое </w:t>
      </w:r>
      <w:r>
        <w:rPr>
          <w:bCs/>
          <w:sz w:val="24"/>
          <w:szCs w:val="24"/>
        </w:rPr>
        <w:t xml:space="preserve">требование Подрядчика о выплате Обеспечител</w:t>
      </w:r>
      <w:r>
        <w:rPr>
          <w:bCs/>
          <w:sz w:val="24"/>
          <w:szCs w:val="24"/>
        </w:rPr>
        <w:t xml:space="preserve">ьного платежа до наступления установленного Договором срока не подлежит удовлетворению.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Расчеты по Договору осуществляются в валюте Российской Федерац</w:t>
      </w:r>
      <w: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Если изменения, указанные в пункте 2.2.6 Договора, приводят к существенному увеличению Цены Договора,</w:t>
      </w:r>
      <w:r>
        <w:t xml:space="preserve"> то Подрядчик обязан сообщить об этом Заказчику не позднее 3 (трех) рабочих дней с даты получения соответствующего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За исключением случая, указанного в пункте 3.9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</w:rPr>
      </w:pPr>
      <w:r>
        <w:t xml:space="preserve">Непредвиденные работы и затраты оплачиваются за фактически выполненные работы. Объем работ, выполняемый Подрядчиком, должен быть предварительно согласован с Заказчиком и выполняться на основании утвержденных Заказчиком локальных смет, в рамках </w:t>
      </w:r>
      <w:r>
        <w:t xml:space="preserve">Лимита на непредвиденные работы и затраты, предусмотренного </w:t>
      </w:r>
      <w:r>
        <w:t xml:space="preserve">утвержденным локальным сметным расчетом (Приложение №5 к Договору)</w:t>
      </w:r>
      <w:r>
        <w:t xml:space="preserve">.</w:t>
      </w:r>
      <w:r>
        <w:t xml:space="preserve"> Освидетельствование выполненного объема работ производится одновременно с Работами по Договору при подписании Ст</w:t>
      </w:r>
      <w:r>
        <w:t xml:space="preserve">оронами Актов освидетельствования выполненных работ в соответствии с пунктом 4.1 Договора. Оплата в размере 100 (ста) процентов от стоимости непредвиденных работ и затрат производится Заказчиком в течение 7 (семи) рабочих дней с даты подписания Акта освиде</w:t>
      </w:r>
      <w:r>
        <w:t xml:space="preserve">тельствования выполненных работ на основании счета, выставленного Подрядчиком, и с учетом пунктов 3.6 Договора. Стоимость не</w:t>
      </w:r>
      <w:r>
        <w:rPr>
          <w:sz w:val="24"/>
          <w:szCs w:val="24"/>
        </w:rPr>
        <w:t xml:space="preserve">предвиденных работ и затрат включается в общую сумму Акта КС-2, подписываемого Сторонами в соответствии с пунктом 4.2 Договора. </w:t>
      </w:r>
      <w:r>
        <w:rPr>
          <w:bCs/>
          <w:sz w:val="24"/>
          <w:szCs w:val="24"/>
        </w:rPr>
        <w:t xml:space="preserve">Непредвиденные затраты могут быть учтены без заключения дополни</w:t>
      </w:r>
      <w:r>
        <w:rPr>
          <w:bCs/>
          <w:sz w:val="24"/>
          <w:szCs w:val="24"/>
        </w:rPr>
        <w:t xml:space="preserve">тельного соглашения, если работы (в счет непредвиденных затрат) не меняют характера предусмотренных в договоре работ. Внесение в техническую документацию изменений видов работ и объемов осуществляется на основе согласованной сторонами дополнительной сметы.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9"/>
        <w:jc w:val="both"/>
        <w:spacing w:line="283" w:lineRule="atLeast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</w:rPr>
        <w:t xml:space="preserve">Платеж, соверш</w:t>
      </w:r>
      <w:r>
        <w:rPr>
          <w:sz w:val="24"/>
          <w:szCs w:val="24"/>
        </w:rPr>
        <w:t xml:space="preserve">аемый на основании документа, указанного в пункте 4.1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Расходы за утилизацию строительного мусора, компенсацию стоимости за вырубку деревьев и изгото</w:t>
      </w:r>
      <w:r>
        <w:t xml:space="preserve">вление топографического плана с указанием деревьев принимаются на основании представленных в составе исполнительной документации отчетных документов (договоров со сторонними организациями на оказание услуг по утилизации мусора, актов выполненных работ или </w:t>
      </w:r>
      <w:r>
        <w:t xml:space="preserve">иных действующих в муниципальном образовании документов на утилизацию и др.) в пределах учтенной в смете суммы.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Заказчик вправе произвести сальдо взаимных обязательств Сторон</w:t>
      </w:r>
      <w:r>
        <w:t xml:space="preserve"> путем уменьшения сумм причитающихся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</w:t>
      </w:r>
      <w:r>
        <w:t xml:space="preserve">рядчика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выполненных Подрядчиком </w:t>
      </w:r>
      <w:r>
        <w:t xml:space="preserve">Р</w:t>
      </w:r>
      <w:r>
        <w:t xml:space="preserve">або</w:t>
      </w:r>
      <w:r>
        <w:t xml:space="preserve">т</w:t>
      </w:r>
      <w: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567"/>
        <w:jc w:val="both"/>
        <w:shd w:val="clear" w:color="auto" w:fill="ffffff"/>
        <w:tabs>
          <w:tab w:val="left" w:pos="1418" w:leader="none"/>
        </w:tabs>
        <w:rPr>
          <w:highlight w:val="white"/>
          <w14:ligatures w14:val="none"/>
        </w:rPr>
      </w:pPr>
      <w:r>
        <w:rPr>
          <w:highlight w:val="white"/>
        </w:rP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107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</w:pPr>
      <w:r/>
      <w:bookmarkStart w:id="18" w:name="_Ref373242517"/>
      <w:r/>
      <w:bookmarkStart w:id="19" w:name="_Ref361335138"/>
      <w:r/>
      <w:bookmarkStart w:id="20" w:name="_Ref361336754"/>
      <w:r>
        <w:rPr>
          <w:bCs/>
        </w:rPr>
        <w:t xml:space="preserve">По завершении промежуточных (ежемесячных) объемов выполненных работ, Подрядчик представляет Заказчику подписанный со своей стороны в 3 (трех) экземплярах Акт освидетельствования выполненных работ по форме Приложения № 6 к Договору,</w:t>
      </w:r>
      <w:r>
        <w:t xml:space="preserve"> а также в формате </w:t>
      </w:r>
      <w:r>
        <w:t xml:space="preserve">*gsfx ПК «ГРАНД Сметы»</w:t>
      </w:r>
      <w:r>
        <w:t xml:space="preserve">, </w:t>
      </w:r>
      <w:r>
        <w:rPr>
          <w:bCs/>
        </w:rPr>
        <w:t xml:space="preserve">с приложением Приемо-сдаточной и Исполнительной документации размещаемой на сетевом ресурсе, в соответствии с Приложением №</w:t>
      </w:r>
      <w:r>
        <w:rPr>
          <w:bCs/>
        </w:rPr>
        <w:t xml:space="preserve"> </w:t>
      </w:r>
      <w:r>
        <w:rPr>
          <w:bCs/>
        </w:rPr>
        <w:t xml:space="preserve">10 к Договору, а также </w:t>
      </w:r>
      <w:r>
        <w:rPr>
          <w:spacing w:val="-1"/>
        </w:rPr>
        <w:t xml:space="preserve">материальный отчет формы М-29 </w:t>
      </w:r>
      <w:r>
        <w:t xml:space="preserve">в 3 (трех) экземплярах.</w:t>
      </w:r>
      <w:bookmarkEnd w:id="18"/>
      <w:r/>
      <w:bookmarkEnd w:id="19"/>
      <w:r/>
      <w:bookmarkEnd w:id="20"/>
      <w:r/>
      <w:r/>
    </w:p>
    <w:p>
      <w:pPr>
        <w:pStyle w:val="1107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</w:rPr>
      </w:pPr>
      <w:r>
        <w:t xml:space="preserve">Приемка Заказчиком </w:t>
      </w:r>
      <w:r>
        <w:rPr>
          <w:bCs/>
        </w:rPr>
        <w:t xml:space="preserve">промежуточных (ежемесячных) объемов выполненных работ означает согласие Заказ</w:t>
      </w:r>
      <w:r>
        <w:rPr>
          <w:bCs/>
        </w:rPr>
        <w:t xml:space="preserve">чика с их качеством и право Подрядчика на получение оплаты за выполненные работы, при этом ответственность за сохранность результатов работ остается за Подрядчиком до полного окончания всех работ по Договору и подписания документов, указанных в пункте 4.2.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</w:pPr>
      <w:r>
        <w:rPr>
          <w:bCs/>
        </w:rPr>
        <w:t xml:space="preserve">Подрядчик ежемесячно в срок до 20 числа текущ</w:t>
      </w:r>
      <w:r>
        <w:rPr>
          <w:bCs/>
        </w:rPr>
        <w:t xml:space="preserve">его месяца направляет гарантийное письмо Заказчику об объемах работ, которые будут предъявлены Заказчику за текущий месяц с указанием сумм для предстоящего финансирования, либо направить письменное уведомление Заказчику об отсутствии ожидаемого выполнения.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21" w:name="_Ref361336865"/>
      <w:r>
        <w:rPr>
          <w:bCs/>
        </w:rPr>
        <w:t xml:space="preserve">По завершении выполнения Работ (в том числе по уборке места производства Работ, в соответствии с п. 2.3.19 Договора) Подрядчик в течение 3 (трех) рабочих дней представляет Заказчику подписанные со своей стороны:</w:t>
      </w:r>
      <w:r/>
    </w:p>
    <w:p>
      <w:pPr>
        <w:pStyle w:val="1107"/>
        <w:numPr>
          <w:ilvl w:val="0"/>
          <w:numId w:val="17"/>
        </w:numPr>
        <w:ind w:left="0" w:firstLine="709"/>
        <w:jc w:val="left"/>
        <w:shd w:val="clear" w:color="auto" w:fill="ffffff"/>
        <w:tabs>
          <w:tab w:val="left" w:pos="1418" w:leader="none"/>
        </w:tabs>
      </w:pPr>
      <w:r>
        <w:t xml:space="preserve">Акт КС-2, Справку КС-3 в отношении Объекта</w:t>
      </w:r>
      <w:r>
        <w:rPr>
          <w:bCs/>
        </w:rPr>
        <w:t xml:space="preserve"> н</w:t>
      </w:r>
      <w:r>
        <w:t xml:space="preserve">а весь </w:t>
      </w:r>
      <w:r>
        <w:t xml:space="preserve">объем выполненных работ </w:t>
      </w:r>
      <w:r>
        <w:t xml:space="preserve"> </w:t>
      </w:r>
      <w:r>
        <w:t xml:space="preserve">в 3 (трех) экземплярах</w:t>
      </w:r>
      <w:r>
        <w:t xml:space="preserve">, а также</w:t>
      </w:r>
      <w:r>
        <w:t xml:space="preserve"> электронные версии Акта </w:t>
      </w:r>
      <w:r>
        <w:t xml:space="preserve">КС-2 и Справки КС-3 в формате *gsfx ПК «ГРАНД Сметы» на цифровом носителе</w:t>
      </w:r>
      <w:r>
        <w:t xml:space="preserve">;</w:t>
      </w:r>
      <w:r>
        <w:t xml:space="preserve"> </w:t>
      </w:r>
      <w:r/>
    </w:p>
    <w:p>
      <w:pPr>
        <w:pStyle w:val="1107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 Акт об оприходовании материальных ценностей, полученных при ремонте, реконструкции модернизации и списании объектов основных средств</w:t>
      </w:r>
      <w:r>
        <w:t xml:space="preserve"> (</w:t>
      </w:r>
      <w:r>
        <w:rPr>
          <w:bCs/>
        </w:rPr>
        <w:t xml:space="preserve">по форме М-35</w:t>
      </w:r>
      <w:r>
        <w:t xml:space="preserve">) в 3 (трех) экземплярах;</w:t>
      </w:r>
      <w:r/>
    </w:p>
    <w:p>
      <w:pPr>
        <w:pStyle w:val="1107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Акт КС-11 в 3 (трех) экземплярах;</w:t>
      </w:r>
      <w:r/>
    </w:p>
    <w:p>
      <w:pPr>
        <w:pStyle w:val="1107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Приемо-сдаточную и Исполнительную документацию </w:t>
      </w:r>
      <w:r>
        <w:t xml:space="preserve">в 3 (трех) экземплярах. </w:t>
      </w:r>
      <w:bookmarkEnd w:id="21"/>
      <w:r/>
      <w:r/>
    </w:p>
    <w:p>
      <w:pPr>
        <w:pStyle w:val="1107"/>
        <w:ind w:left="0" w:right="0" w:firstLine="709"/>
        <w:jc w:val="both"/>
        <w:shd w:val="clear" w:color="auto" w:fill="ffffff"/>
        <w:tabs>
          <w:tab w:val="left" w:pos="1418" w:leader="none"/>
        </w:tabs>
      </w:pPr>
      <w:r>
        <w:t xml:space="preserve">По результатам приемки выполненных работ Подрядчик обязан подписать </w:t>
      </w:r>
      <w:r>
        <w:rPr>
          <w:rStyle w:val="1151"/>
          <w:rFonts w:eastAsia="Arial"/>
          <w:color w:val="000000"/>
        </w:rPr>
        <w:t xml:space="preserve">А</w:t>
      </w:r>
      <w:r>
        <w:rPr>
          <w:color w:val="000000"/>
        </w:rPr>
        <w:t xml:space="preserve">кт о приеме-сдаче отремонтированных, реконструированных, модернизированных объектов основных средств (по форме ОС-3) сформированный Заказчиком в 3 (трех) экземплярах</w:t>
      </w:r>
      <w:r>
        <w:rPr>
          <w:color w:val="000000"/>
        </w:rPr>
        <w:t xml:space="preserve">.</w:t>
      </w:r>
      <w:r>
        <w:rPr>
          <w:highlight w:val="none"/>
        </w:rPr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В течение 5 (пяти) рабочих дней с даты получения полного комплекта до</w:t>
      </w:r>
      <w:r>
        <w:rPr>
          <w:bCs/>
        </w:rPr>
        <w:t xml:space="preserve">кументов, указанных в пунктах 4.1-4.2 Договора, Заказчик подписывает и передаёт Подрядчику 1 (один) экземпляр каждого указанного акта, в случае наличия замечаний извещает Подрядчика и отражает замечания в Реестрах составленных в соответствии с Приложения №</w:t>
      </w:r>
      <w:r>
        <w:rPr>
          <w:bCs/>
        </w:rPr>
        <w:t xml:space="preserve"> </w:t>
      </w:r>
      <w:r>
        <w:rPr>
          <w:bCs/>
        </w:rPr>
        <w:t xml:space="preserve">10 к Договору с указанием сроков их устранения и письменно известить Подрядчика о необходимости устранения замечаний.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 / или дефектов, выявленных Заказчиком, осуществляется Подрядчиком своими силами и за свой счёт в срок, указанный в указанный в Реестрах. Указание Заказчиком срока новой приемки не влечет переноса </w:t>
      </w:r>
      <w:r>
        <w:rPr>
          <w:bCs/>
        </w:rPr>
        <w:t xml:space="preserve">установленного Договором срока выполнения Работ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t xml:space="preserve">Повторная приёмка Заказчиком выполненных Работ после устранения недостатков, указанных в Реестрах, осуществляется в порядке, предусмотренном пунктами 4.1-4.3 Договора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недостатки, несоответствия и / или дефекты Работ в срок, установленный Заказчиком в соответствии с пунктом 4.4 Договора, Заказчик вправе собственными силами и (или) силами третьих лиц выполнить работы по устранению нед</w:t>
      </w:r>
      <w:r>
        <w:rPr>
          <w:bCs/>
        </w:rPr>
        <w:t xml:space="preserve">остатков, выявленных в ходе приемки результатов Работ, с отнесением на Подрядчика соответствующих расходов. Стоимость расходов Заказчика на устранение выявленных недостатков, несоответствий и / или дефектов Работ возмещается из суммы Обеспечительного плате</w:t>
      </w:r>
      <w:r>
        <w:rPr>
          <w:bCs/>
        </w:rPr>
        <w:t xml:space="preserve">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2" w:name="_Ref361337635"/>
      <w:r>
        <w:rPr>
          <w:bCs/>
        </w:rPr>
        <w:t xml:space="preserve">Подрядчик обязан представить Заказчику счета-фактуры, выставленные в сроки и оформленные в по</w:t>
      </w:r>
      <w:r>
        <w:rPr>
          <w:bCs/>
        </w:rPr>
        <w:t xml:space="preserve">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Заказчика. </w:t>
      </w:r>
      <w:bookmarkEnd w:id="22"/>
      <w:r>
        <w:rPr>
          <w:bCs/>
        </w:rPr>
        <w:t xml:space="preserve">В случае непредставления Подрядчиком в течение 5 (пяти) календарных дней с даты получения авансового платежа счета-фактуры под</w:t>
      </w:r>
      <w:r>
        <w:rPr>
          <w:bCs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r>
        <w:rPr>
          <w:bCs/>
        </w:rPr>
      </w:r>
      <w:r>
        <w:rPr>
          <w:bCs/>
        </w:rPr>
      </w:r>
    </w:p>
    <w:p>
      <w:pPr>
        <w:ind w:left="2204" w:firstLine="0"/>
        <w:jc w:val="both"/>
        <w:shd w:val="clear" w:color="auto" w:fill="ffffff"/>
        <w:tabs>
          <w:tab w:val="left" w:pos="1134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5"/>
          <w:szCs w:val="25"/>
        </w:rPr>
      </w:pPr>
      <w:r>
        <w:t xml:space="preserve">Риск случайной гибели или повреждения Результата работ, включая Материально-технические ресурсы, переходит к Заказчику </w:t>
      </w:r>
      <w:r>
        <w:rPr>
          <w:bCs/>
        </w:rPr>
        <w:t xml:space="preserve">с момента подписания </w:t>
      </w:r>
      <w:r>
        <w:rPr>
          <w:bCs/>
        </w:rPr>
        <w:t xml:space="preserve">соответствующего </w:t>
      </w:r>
      <w:r>
        <w:rPr>
          <w:bCs/>
        </w:rPr>
        <w:t xml:space="preserve">Акта </w:t>
      </w:r>
      <w:r>
        <w:t xml:space="preserve">КС-1</w:t>
      </w:r>
      <w:r>
        <w:t xml:space="preserve">1</w:t>
      </w:r>
      <w:r>
        <w:rPr>
          <w:bCs/>
        </w:rPr>
        <w:t xml:space="preserve">. До подписания Сторонами указанного Акта риск случайной гибели или повреждения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</w:t>
      </w:r>
      <w:r>
        <w:rPr>
          <w:bCs/>
        </w:rPr>
        <w:t xml:space="preserve"> и </w:t>
      </w:r>
      <w:r>
        <w:rPr>
          <w:bCs/>
        </w:rPr>
        <w:t xml:space="preserve">М</w:t>
      </w:r>
      <w:r>
        <w:rPr>
          <w:bCs/>
        </w:rPr>
        <w:t xml:space="preserve">атериально-технически</w:t>
      </w:r>
      <w:r>
        <w:rPr>
          <w:bCs/>
        </w:rPr>
        <w:t xml:space="preserve">х</w:t>
      </w:r>
      <w:r>
        <w:rPr>
          <w:bCs/>
        </w:rPr>
        <w:t xml:space="preserve"> ресурс</w:t>
      </w:r>
      <w:r>
        <w:rPr>
          <w:bCs/>
        </w:rPr>
        <w:t xml:space="preserve">ов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несет Подрядчик.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5"/>
          <w:szCs w:val="25"/>
        </w:rPr>
      </w:pPr>
      <w:r>
        <w:t xml:space="preserve">Право собственности на Результат работ возникает у Заказчика с момента подписания Сторонами Акта КС-11. 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Подписание За</w:t>
      </w:r>
      <w:r>
        <w:t xml:space="preserve">казчиком Акта КС-11 означает приемку выполненных Работ и вступление в силу положений Договора, касающихся гарантий качества. Во избежание сомнений, любое иное одобрение, утверждение, согласование или разрешение Заказчика, в том числе приемка выполненных ра</w:t>
      </w:r>
      <w:r>
        <w:rPr>
          <w:iCs/>
        </w:rPr>
        <w:t xml:space="preserve">бот, не освобождает Подрядчика от ответственности за Результат работ по Договору в целом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0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Независимые гарантии</w:t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spacing w:line="240" w:lineRule="auto"/>
        <w:rPr>
          <w:bCs/>
        </w:rPr>
      </w:pPr>
      <w:r>
        <w:rPr>
          <w:sz w:val="24"/>
          <w:szCs w:val="24"/>
        </w:rPr>
        <w:t xml:space="preserve">6.1. Подрядчик предварительно направляет Заказчику проект Независимой гарантии по форме Приложения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 к настоящему договору.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rPr>
          <w:bCs/>
        </w:rPr>
      </w:pPr>
      <w:r>
        <w:rPr>
          <w:sz w:val="24"/>
          <w:szCs w:val="24"/>
        </w:rPr>
        <w:t xml:space="preserve">6.2. Независимая гарантия, предоставляется в качестве обеспечения исполнения договора, заключаемого с СМП при осуществлении закупки товаров, работ, услуг в электронной форме с участием СМП (далее – Независимая гарантия):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1"/>
        </w:numPr>
        <w:spacing w:line="240" w:lineRule="auto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Независимая гарантия не может быть отозвана выдавшим ее гарантом;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107"/>
        <w:numPr>
          <w:ilvl w:val="0"/>
          <w:numId w:val="30"/>
        </w:numPr>
        <w:spacing w:line="240" w:lineRule="auto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бенефициар по Независимой гарантии - Заказчик, принципал - Подрядчик;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107"/>
        <w:numPr>
          <w:ilvl w:val="0"/>
          <w:numId w:val="30"/>
        </w:numPr>
        <w:spacing w:line="240" w:lineRule="auto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сумма Независимой гарантии выражена в валюте расчетов по Договору;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107"/>
        <w:numPr>
          <w:ilvl w:val="0"/>
          <w:numId w:val="30"/>
        </w:numPr>
        <w:ind w:left="0" w:right="0" w:firstLine="425"/>
        <w:spacing w:line="240" w:lineRule="auto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сумма Независимой гарантии надлежащего исполнения обязательств по Договору должна составлять</w:t>
      </w:r>
      <w:r>
        <w:rPr>
          <w:bCs/>
          <w:sz w:val="24"/>
          <w:szCs w:val="24"/>
          <w:highlight w:val="white"/>
        </w:rPr>
        <w:t xml:space="preserve"> 5 (пять) процентов от цены Догово</w:t>
      </w:r>
      <w:r>
        <w:rPr>
          <w:bCs/>
          <w:sz w:val="24"/>
          <w:szCs w:val="24"/>
          <w:highlight w:val="white"/>
        </w:rPr>
        <w:t xml:space="preserve">ра</w:t>
      </w:r>
      <w:r>
        <w:rPr>
          <w:bCs/>
          <w:sz w:val="24"/>
          <w:szCs w:val="24"/>
          <w:highlight w:val="white"/>
        </w:rPr>
        <w:t xml:space="preserve">;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107"/>
        <w:numPr>
          <w:ilvl w:val="0"/>
          <w:numId w:val="30"/>
        </w:numPr>
        <w:ind w:left="0" w:right="0" w:firstLine="349"/>
        <w:jc w:val="both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сумма Независимой гарантии на гарантийный период – </w:t>
      </w:r>
      <w:r>
        <w:rPr>
          <w:bCs/>
          <w:sz w:val="24"/>
          <w:szCs w:val="24"/>
        </w:rPr>
        <w:t xml:space="preserve"> </w:t>
      </w:r>
      <w:del w:id="0" w:author="gonchar_ys" w:date="2025-02-03T00:24:39Z" oouserid="gonchar_ys">
        <w:r>
          <w:rPr>
            <w:bCs/>
            <w:sz w:val="24"/>
            <w:szCs w:val="24"/>
          </w:rPr>
          <w:br/>
        </w:r>
      </w:del>
      <w:r>
        <w:rPr>
          <w:bCs/>
          <w:sz w:val="24"/>
          <w:szCs w:val="24"/>
        </w:rPr>
        <w:t xml:space="preserve">5 (пят</w:t>
      </w:r>
      <w:r>
        <w:rPr>
          <w:bCs/>
          <w:sz w:val="24"/>
          <w:szCs w:val="24"/>
        </w:rPr>
        <w:t xml:space="preserve">ь</w:t>
      </w:r>
      <w:r>
        <w:rPr>
          <w:bCs/>
          <w:sz w:val="24"/>
          <w:szCs w:val="24"/>
        </w:rPr>
        <w:t xml:space="preserve">) процентов от цены 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0"/>
          <w:numId w:val="30"/>
        </w:numPr>
        <w:ind w:left="0" w:firstLine="34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 </w:t>
      </w:r>
      <w:r>
        <w:rPr>
          <w:bCs/>
          <w:sz w:val="24"/>
          <w:szCs w:val="24"/>
        </w:rPr>
        <w:t xml:space="preserve">окончания Независимой гарантии - не ранее 70 (семидесяти) календарных дней после наступления даты, в которую заканчивается срок исполнения обязательств по Договору в целом.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tabs>
          <w:tab w:val="left" w:pos="1134" w:leader="none"/>
        </w:tabs>
        <w:rPr>
          <w:bCs/>
          <w:sz w:val="24"/>
          <w:highlight w:val="white"/>
        </w:rPr>
      </w:pPr>
      <w:r>
        <w:rPr>
          <w:bCs/>
          <w:sz w:val="24"/>
        </w:rPr>
        <w:t xml:space="preserve">В случае увеличения Ц</w:t>
      </w:r>
      <w:r>
        <w:rPr>
          <w:bCs/>
          <w:sz w:val="24"/>
          <w:highlight w:val="white"/>
        </w:rPr>
        <w:t xml:space="preserve">ены Договора </w:t>
      </w:r>
      <w:r>
        <w:rPr>
          <w:bCs/>
          <w:sz w:val="24"/>
          <w:highlight w:val="white"/>
        </w:rPr>
        <w:t xml:space="preserve">и/</w:t>
      </w:r>
      <w:r>
        <w:rPr>
          <w:bCs/>
          <w:sz w:val="24"/>
          <w:highlight w:val="white"/>
        </w:rPr>
        <w:t xml:space="preserve">или продления срока выполнения Подрядчиком обязательств, возникших из Договора или в связи с ним, Независимая гарантия должна быть заменена на новую или в нее должны быть внесены изменения, оформленные отдельным документом.</w:t>
      </w:r>
      <w:r>
        <w:rPr>
          <w:bCs/>
          <w:sz w:val="24"/>
          <w:highlight w:val="white"/>
        </w:rPr>
      </w:r>
      <w:r>
        <w:rPr>
          <w:bCs/>
          <w:sz w:val="24"/>
          <w:highlight w:val="white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6.3. Независимая гарантия должна быть составлена по типовой форме согласно приложению №7</w:t>
      </w:r>
      <w:r>
        <w:rPr>
          <w:bCs/>
          <w:sz w:val="24"/>
          <w:szCs w:val="24"/>
        </w:rPr>
        <w:t xml:space="preserve"> к настоящему договору и содержать следующие требования: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Подрядчиком обеспеченных ею обязательств в размере цены Договора, уме</w:t>
      </w:r>
      <w:r>
        <w:rPr>
          <w:bCs/>
          <w:sz w:val="24"/>
          <w:szCs w:val="24"/>
        </w:rPr>
        <w:t xml:space="preserve">ньшенной на сумму, пропорциональную объему исполненных Подрядчиком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б) условие о праве бенефициара направля</w:t>
      </w:r>
      <w:r>
        <w:rPr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направления требования об уплате денежной суммы (Приложение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8 к настоящему договору)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документ, подтверждающий полномочия лица, подписавшего требование об</w:t>
      </w:r>
      <w:r>
        <w:rPr>
          <w:bCs/>
          <w:sz w:val="24"/>
          <w:szCs w:val="24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Если копия документа заверена лицом, не ука</w:t>
      </w:r>
      <w:r>
        <w:rPr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существо допущенных Подрядчиком нарушений, в том числе в случаях: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отказа Подрядчика от исполнения обязательств по Договору, в том числе одностороннего отказа от 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нарушения Подрядчиком сроков выполнения работ, установленных графиком выполнения и финансирования работ (Приложение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3 к настоящему Договору), более чем на 60 (шестьдесят) календарных дней;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утраты Подрядчиком специальных разрешений (в том числе отзыв, прекращение (приостановление) действие допусков, разрешений) и / или лицензий, предоставляющих Подрядчику возможность надлежащего исполнения обязательств по Договору;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прекращения членства в СРО, основанной на членстве лиц, осуществляющих строительство;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введения арбитражным судом процедуры несостоятельности (банкротства) в отношении Подрядчика;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установления в ходе исполнения Договора фактов несоответствия Подрядчика установленным документацией о закупке требованиям к участникам закупки и / или п</w:t>
      </w:r>
      <w:r>
        <w:rPr>
          <w:bCs/>
          <w:sz w:val="24"/>
          <w:szCs w:val="24"/>
        </w:rPr>
        <w:t xml:space="preserve">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Договоре, и имеющих существенное значение для его заключения и исполнения;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признания Договора недействительным по причинам отсутствия необходимых корпоративных одобрений у Подрядчика;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непредставления Подрядчиком в срок не позднее 30 (тридцати) календарных дней до даты истечения срока действия Независимой гарантии новой Независимо</w:t>
      </w:r>
      <w:r>
        <w:rPr>
          <w:bCs/>
          <w:sz w:val="24"/>
          <w:szCs w:val="24"/>
        </w:rPr>
        <w:t xml:space="preserve">й гарантии или изменения к действующей гарантии в части увеличения срока ее действия на новый период в случаях, если срок исполнения обязательств Подрядчика по Договору превышает срок действия Независимой гарантии либо срок исполнения обязательств продлён.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д) условие о праве бенефициара передавать право требования по Независимой гарантии в случае перемены покупателя (заказчика) по Договору при осуществлении закупки с предварительным извещением об этом гаранта;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несёт гарант;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ж) условие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</w:t>
      </w:r>
      <w:r>
        <w:rPr>
          <w:bCs/>
          <w:sz w:val="24"/>
          <w:szCs w:val="24"/>
        </w:rPr>
        <w:t xml:space="preserve">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</w:t>
      </w:r>
      <w:r>
        <w:rPr>
          <w:bCs/>
          <w:sz w:val="24"/>
          <w:szCs w:val="24"/>
        </w:rPr>
        <w:t xml:space="preserve">о предпринимательства, предусмотренного Федеральным законом от 24.07.2007 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</w:t>
      </w:r>
      <w:r>
        <w:rPr>
          <w:sz w:val="24"/>
          <w:szCs w:val="24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Cs/>
          <w:sz w:val="24"/>
          <w:szCs w:val="24"/>
        </w:rPr>
        <w:t xml:space="preserve">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6.4. Независимая гарантия не должна содержать условия: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</w:t>
      </w:r>
      <w:r>
        <w:rPr>
          <w:bCs/>
          <w:sz w:val="24"/>
          <w:szCs w:val="24"/>
        </w:rPr>
        <w:t xml:space="preserve">имой гарантии, документов, не предусмотренных условиями Независимой гарантии и п. 9 Положения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bCs/>
          <w:sz w:val="24"/>
          <w:szCs w:val="24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Подрядчиком условий договора или о расторжении 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6.5. Независимая гарантия может быть принята от </w:t>
      </w:r>
      <w:r>
        <w:rPr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6.5.1.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6.5.2. государственной корпорацией развития "ВЭБ.РФ";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6.5.3. фондами содействия кредитованию (гарантийными фондами, фондами поручительств), являющимися </w:t>
      </w:r>
      <w:r>
        <w:rPr>
          <w:bCs/>
          <w:sz w:val="24"/>
          <w:szCs w:val="24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bCs/>
          <w:sz w:val="24"/>
          <w:szCs w:val="24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sz w:val="24"/>
          <w:szCs w:val="24"/>
          <w14:ligatures w14:val="none"/>
        </w:rPr>
      </w:pPr>
      <w:r>
        <w:rPr>
          <w:bCs/>
          <w:sz w:val="24"/>
          <w:szCs w:val="24"/>
        </w:rPr>
        <w:t xml:space="preserve">6.5.4. Евразийским банком развития (если участник закупки является юридическим лицом, зареги</w:t>
      </w:r>
      <w:r>
        <w:rPr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</w:t>
      </w:r>
      <w:r>
        <w:rPr>
          <w:sz w:val="24"/>
          <w:szCs w:val="24"/>
        </w:rPr>
        <w:t xml:space="preserve"> Федерации).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6.7. </w:t>
      </w:r>
      <w:r>
        <w:rPr>
          <w:sz w:val="24"/>
          <w:szCs w:val="24"/>
        </w:rPr>
        <w:t xml:space="preserve">Текст Независимой гарантии должен содержать </w:t>
      </w:r>
      <w:r>
        <w:rPr>
          <w:sz w:val="24"/>
          <w:szCs w:val="24"/>
        </w:rPr>
        <w:t xml:space="preserve">следующие условия: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spacing w:line="240" w:lineRule="auto"/>
        <w:rPr>
          <w:sz w:val="24"/>
          <w:szCs w:val="24"/>
          <w14:ligatures w14:val="none"/>
        </w:rPr>
      </w:pPr>
      <w:r>
        <w:rPr>
          <w:bCs/>
          <w:sz w:val="24"/>
          <w:szCs w:val="24"/>
        </w:rPr>
        <w:t xml:space="preserve">Гарант </w:t>
      </w:r>
      <w:r>
        <w:rPr>
          <w:bCs/>
          <w:sz w:val="24"/>
          <w:szCs w:val="24"/>
        </w:rPr>
        <w:t xml:space="preserve">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</w:t>
      </w:r>
      <w:r>
        <w:rPr>
          <w:sz w:val="24"/>
          <w:szCs w:val="24"/>
        </w:rPr>
        <w:t xml:space="preserve">(начиная со дня, следующего за днем истечения установленного Независимой гарантией срока оплаты требования, по день исполнения гарантом требования включительно) </w:t>
      </w:r>
      <w:r>
        <w:rPr>
          <w:bCs/>
          <w:sz w:val="24"/>
          <w:szCs w:val="24"/>
        </w:rPr>
        <w:t xml:space="preserve">уплатить бенефициару неустойку (пени) в размере 0,1 процента денежной суммы, подлежащей уплате по Независимой гаран</w:t>
      </w:r>
      <w:r>
        <w:rPr>
          <w:sz w:val="24"/>
          <w:szCs w:val="24"/>
        </w:rPr>
        <w:t xml:space="preserve">тии.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6.8. Несоответствие Независимой гарантии, предоставленной Подрядчиком, вышеперечисленным тр</w:t>
      </w:r>
      <w:r>
        <w:rPr>
          <w:sz w:val="24"/>
          <w:szCs w:val="24"/>
        </w:rPr>
        <w:t xml:space="preserve">ебованиям, является основ</w:t>
      </w:r>
      <w:r>
        <w:rPr>
          <w:sz w:val="24"/>
          <w:szCs w:val="24"/>
        </w:rPr>
        <w:t xml:space="preserve">анием для отказа в принятии ее б</w:t>
      </w:r>
      <w:r>
        <w:rPr>
          <w:sz w:val="24"/>
          <w:szCs w:val="24"/>
        </w:rPr>
        <w:t xml:space="preserve">енефициаром (Заказчиком).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6.9. Условия Независимых гарантий не должны противоречить: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left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положениям извещения об осуществлении конкурентной закупки,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left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документации о конкурентной закупке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left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Единому Положению о закупке продукции для нужд Группы </w:t>
      </w:r>
      <w:r>
        <w:rPr>
          <w:bCs/>
          <w:sz w:val="24"/>
          <w:szCs w:val="24"/>
        </w:rPr>
        <w:t xml:space="preserve">РусГидро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23"/>
        </w:numPr>
        <w:ind w:left="0" w:firstLine="709"/>
        <w:jc w:val="left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требованиям к условиям Независимой гарантий, установленным Положением.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6.10. Несоответствие Независимой гарантии, предоставленной Подрядчиком, вышеперечисленным требованиям, является основанием для отказа в принятии ее бенефициаром (Заказчиком).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6.11. 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6.12. В случаях: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1"/>
          <w:numId w:val="2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отзыва лицензии Банка-Гаранта по решению Центрального банка Российской Федерации либо наступления иных обстоятельств, в результате которых Банк-Гарант утрачивает соответствие требованиям, установленным Договором, или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2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наступления иных обстоятельств до срока окончания действия Независимой гарантии, в связи с которыми Независимая гарантия теряет свою силу или предъявление требований по Независимой гарантии не представляется возможным, 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предоставить Заказчику новую Независимую гарантию</w:t>
      </w:r>
      <w:r>
        <w:t xml:space="preserve"> </w:t>
      </w:r>
      <w:r>
        <w:rPr>
          <w:bCs/>
        </w:rPr>
        <w:t xml:space="preserve">другого Банка-Гаранта, согласованного с Заказчиком, соответствующую</w:t>
      </w:r>
      <w:r>
        <w:rPr>
          <w:bCs/>
        </w:rPr>
        <w:t xml:space="preserve"> требованиям, установленным Договором, не позднее 10 (десяти) календарных дней с момента, когда ему стало известно либо должно было стать известно об указанных обстоятельствах, либо с момента обращения Заказчика с требованием о замене Независимой гарантии.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rPr>
          <w:bCs/>
        </w:rPr>
      </w:pPr>
      <w:r>
        <w:rPr>
          <w:bCs/>
        </w:rPr>
        <w:t xml:space="preserve">В случае непредставления Подрядчиком в установленный срок новой Независимой гарантии Заказчик вправе удерживать сумму </w:t>
      </w:r>
      <w:r>
        <w:t xml:space="preserve">ранее выплаченного Обеспечительного платежа при выплате каждого платежа, причитающегося Подрядчику.</w:t>
      </w:r>
      <w:r>
        <w:rPr>
          <w:bCs/>
        </w:rPr>
      </w:r>
      <w:r>
        <w:rPr>
          <w:bCs/>
        </w:rPr>
      </w:r>
    </w:p>
    <w:p>
      <w:pPr>
        <w:pStyle w:val="1107"/>
        <w:ind w:left="0" w:righ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6.13. Во всех случаях, предусмотренных Договором, Подрядчик вправе представить Заказчику вместо новой Независимой гарантии изменения к </w:t>
      </w:r>
      <w:r>
        <w:t xml:space="preserve">действующей</w:t>
      </w:r>
      <w:r>
        <w:t xml:space="preserve"> Независимой гарантии, приводящие ее в соответствие с требованиями Договора. Любое изменение в условия Независимой гарантии, должно быть письменно согласовано с Заказчиком.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 w:val="0"/>
          <w:bCs w:val="0"/>
          <w:color w:val="000000"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В случае нарушения Заказчиком сроков оплаты результатов выполненных работ, Подрядчик вправе потребовать уплаты Зака</w:t>
      </w:r>
      <w:r>
        <w:rPr>
          <w:b w:val="0"/>
          <w:bCs w:val="0"/>
          <w:color w:val="000000"/>
        </w:rPr>
        <w:t xml:space="preserve">зчиком исключительной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:sz w:val="25"/>
          <w:szCs w:val="25"/>
          <w14:ligatures w14:val="none"/>
        </w:rPr>
      </w:pPr>
      <w:r>
        <w:rPr>
          <w:b w:val="0"/>
          <w:bCs w:val="0"/>
          <w:color w:val="000000"/>
        </w:rPr>
        <w:t xml:space="preserve">В случае нарушения Подрядчиком обязательств по договору, в том числе сроков выполнения работ, установленных графиком выполнения и финансирования работ (Приложение №</w:t>
      </w:r>
      <w:r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</w:rPr>
        <w:t xml:space="preserve">3 к Договору), а также в случае несвоевременного устранения выявленных недостатков результатов работ,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r>
        <w:rPr>
          <w:bCs/>
          <w:color w:val="000000"/>
          <w:sz w:val="25"/>
          <w:szCs w:val="25"/>
          <w14:ligatures w14:val="none"/>
        </w:rPr>
      </w:r>
      <w:r>
        <w:rPr>
          <w:bCs/>
          <w:color w:val="000000"/>
          <w:sz w:val="25"/>
          <w:szCs w:val="25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В случае нарушения Подрядчиком или привлеченными им Субподрядчиками требований пропускного и </w:t>
      </w:r>
      <w:r>
        <w:rPr>
          <w:b w:val="0"/>
          <w:bCs w:val="0"/>
          <w:color w:val="000000"/>
        </w:rPr>
        <w:t xml:space="preserve">внутриобъектового</w:t>
      </w:r>
      <w:r>
        <w:rPr>
          <w:b w:val="0"/>
          <w:bCs w:val="0"/>
          <w:color w:val="000000"/>
        </w:rPr>
        <w:t xml:space="preserve"> режима, требований охраны тр</w:t>
      </w:r>
      <w:r>
        <w:rPr>
          <w:b w:val="0"/>
          <w:bCs w:val="0"/>
          <w:color w:val="000000"/>
        </w:rPr>
        <w:t xml:space="preserve">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 9 к Договору. 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Если в результате составления и выставления Подрядчиком счетов-фактур с нарушением порядка и требований, ус</w:t>
      </w:r>
      <w:r>
        <w:rPr>
          <w:b w:val="0"/>
          <w:bCs w:val="0"/>
          <w:color w:val="000000"/>
        </w:rPr>
        <w:t xml:space="preserve">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</w:t>
      </w:r>
      <w:r>
        <w:rPr>
          <w:b w:val="0"/>
          <w:bCs w:val="0"/>
          <w:color w:val="000000"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</w:t>
      </w:r>
      <w:r>
        <w:rPr>
          <w:b w:val="0"/>
          <w:bCs w:val="0"/>
          <w:color w:val="000000"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4.8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За </w:t>
      </w:r>
      <w:r>
        <w:rPr>
          <w:b w:val="0"/>
          <w:bCs w:val="0"/>
          <w:color w:val="000000"/>
        </w:rPr>
        <w:t xml:space="preserve">непредоставление</w:t>
      </w:r>
      <w:r>
        <w:rPr>
          <w:b w:val="0"/>
          <w:bCs w:val="0"/>
          <w:color w:val="000000"/>
        </w:rPr>
        <w:t xml:space="preserve"> либо несвоевременное предоставление / переоформле</w:t>
      </w:r>
      <w:r>
        <w:rPr>
          <w:b w:val="0"/>
          <w:bCs w:val="0"/>
          <w:color w:val="000000"/>
        </w:rPr>
        <w:t xml:space="preserve">ние Подрядчиком независимой гарантии, предусмотренной Договором, в порядке и сроки, установленные разделом 6 Договора, Заказчик вправе требовать уплаты Подрядчиком неустойки в размере 0,03 (ноль целях три сотых) % от цены Договора за каждый день просрочки.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 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 w:val="0"/>
          <w:bCs w:val="0"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Подрядчик несет ответственность перед Заказчиком за причи</w:t>
      </w:r>
      <w:r>
        <w:rPr>
          <w:b w:val="0"/>
          <w:bCs w:val="0"/>
          <w:color w:val="000000"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</w:t>
      </w:r>
      <w:r>
        <w:rPr>
          <w:b w:val="0"/>
          <w:bCs w:val="0"/>
          <w:color w:val="000000"/>
        </w:rPr>
        <w:t xml:space="preserve">для восстановления нарушенного права, а также упущенной выгоды.</w:t>
      </w:r>
      <w:r>
        <w:rPr>
          <w:b w:val="0"/>
          <w:bCs w:val="0"/>
          <w:color w:val="000000"/>
          <w14:ligatures w14:val="none"/>
        </w:rPr>
      </w:r>
      <w:r>
        <w:rPr>
          <w:b w:val="0"/>
          <w:bCs w:val="0"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Предусмотренный пунктом 7.8 Договора ущерб Заказчика компенсируется Подрядчиком в полной сумме сверх неустойки.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  <w:color w:val="000000"/>
          <w14:ligatures w14:val="none"/>
        </w:rPr>
      </w:r>
      <w:r>
        <w:rPr>
          <w:bCs/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color w:val="000000"/>
          <w14:ligatures w14:val="none"/>
        </w:rPr>
      </w:pPr>
      <w:r>
        <w:rPr>
          <w:bCs/>
          <w:color w:val="000000"/>
          <w:highlight w:val="none"/>
          <w14:ligatures w14:val="none"/>
        </w:rPr>
      </w: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color w:val="000000"/>
          <w14:ligatures w14:val="none"/>
        </w:rPr>
      </w:r>
      <w:r>
        <w:rPr>
          <w:color w:val="000000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 w:val="0"/>
          <w:bCs w:val="0"/>
          <w:color w:val="000000"/>
          <w14:ligatures w14:val="none"/>
        </w:rPr>
      </w:pPr>
      <w:r>
        <w:rPr>
          <w:b w:val="0"/>
          <w:bCs w:val="0"/>
          <w:color w:val="000000"/>
        </w:rPr>
        <w:t xml:space="preserve">Определение суммы неустойки, подлежащей уплате, возможно в досудебном</w:t>
      </w:r>
      <w:r>
        <w:rPr>
          <w:b w:val="0"/>
          <w:bCs w:val="0"/>
          <w:color w:val="000000"/>
        </w:rPr>
        <w:t xml:space="preserve"> порядке при признании суммы неустойки Стороной, на</w:t>
      </w:r>
      <w:r>
        <w:rPr>
          <w:b w:val="0"/>
          <w:bCs w:val="0"/>
          <w:color w:val="000000"/>
        </w:rPr>
        <w:t xml:space="preserve">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</w:rPr>
        <w:t xml:space="preserve">сумма не</w:t>
      </w:r>
      <w:r>
        <w:rPr>
          <w:b w:val="0"/>
          <w:bCs w:val="0"/>
          <w:color w:val="000000"/>
        </w:rPr>
        <w:t xml:space="preserve">устойки, подлежащая уплате виновной Стороной, определяется на основании решения суда.</w:t>
      </w:r>
      <w:r>
        <w:rPr>
          <w:b w:val="0"/>
          <w:bCs w:val="0"/>
          <w:color w:val="000000"/>
          <w14:ligatures w14:val="none"/>
        </w:rPr>
      </w:r>
      <w:r>
        <w:rPr>
          <w:b w:val="0"/>
          <w:bCs w:val="0"/>
          <w:color w:val="000000"/>
          <w14:ligatures w14:val="none"/>
        </w:rPr>
      </w:r>
    </w:p>
    <w:p>
      <w:pPr>
        <w:ind w:left="2204" w:firstLine="0"/>
        <w:shd w:val="clear" w:color="auto" w:fill="ffffff"/>
        <w:tabs>
          <w:tab w:val="left" w:pos="1134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/>
      <w:bookmarkStart w:id="25" w:name="_Ref361337777"/>
      <w:r>
        <w:rPr>
          <w:sz w:val="24"/>
          <w:szCs w:val="24"/>
        </w:rPr>
        <w:t xml:space="preserve">Гарантийный</w:t>
      </w:r>
      <w:r>
        <w:rPr>
          <w:bCs/>
          <w:sz w:val="24"/>
          <w:szCs w:val="24"/>
        </w:rPr>
        <w:t xml:space="preserve"> срок по Договору составляет </w:t>
      </w:r>
      <w:r>
        <w:rPr>
          <w:sz w:val="24"/>
          <w:szCs w:val="24"/>
        </w:rPr>
        <w:t xml:space="preserve">24 </w:t>
      </w:r>
      <w:r>
        <w:rPr>
          <w:bCs/>
          <w:sz w:val="24"/>
          <w:szCs w:val="24"/>
        </w:rPr>
        <w:t xml:space="preserve">(двадцать четыре)</w:t>
      </w:r>
      <w:r>
        <w:rPr>
          <w:sz w:val="24"/>
          <w:szCs w:val="24"/>
        </w:rPr>
        <w:t xml:space="preserve"> месяца</w:t>
      </w:r>
      <w:r>
        <w:rPr>
          <w:bCs/>
          <w:sz w:val="24"/>
          <w:szCs w:val="24"/>
        </w:rPr>
        <w:t xml:space="preserve"> и начинает течь с даты подписания Сторонами А</w:t>
      </w:r>
      <w:r>
        <w:rPr>
          <w:sz w:val="24"/>
          <w:szCs w:val="24"/>
        </w:rPr>
        <w:t xml:space="preserve">ктов по форме КС-11</w:t>
      </w:r>
      <w:r>
        <w:rPr>
          <w:bCs/>
          <w:sz w:val="24"/>
          <w:szCs w:val="24"/>
        </w:rPr>
        <w:t xml:space="preserve"> </w:t>
      </w:r>
      <w:bookmarkEnd w:id="25"/>
      <w:r>
        <w:rPr>
          <w:bCs/>
          <w:sz w:val="24"/>
          <w:szCs w:val="24"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Гарантийные обязательства Подрядчика наступают с даты подписания Акта КС-11 либо даты пр</w:t>
      </w:r>
      <w:r>
        <w:rPr>
          <w:bCs/>
        </w:rPr>
        <w:t xml:space="preserve">екращения (расторжения) Договора (подписания Сторонами соглашения о расторжении Договора, получения любой из Сторон уведомления об отказе от Договора (исполнения Договора) или иного документа, свидетельствующего о воле Стороны, направленной на расторжение </w:t>
      </w:r>
      <w:r>
        <w:rPr>
          <w:bCs/>
        </w:rPr>
        <w:t xml:space="preserve">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гарантирует,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6" w:name="_Ref361337764"/>
      <w:r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6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</w:t>
      </w:r>
      <w:r>
        <w:rPr>
          <w:bCs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</w:t>
      </w:r>
      <w:r>
        <w:t xml:space="preserve"> </w:t>
      </w:r>
      <w:r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7" w:name="OLE_LINK5"/>
      <w:r/>
      <w:bookmarkStart w:id="28" w:name="OLE_LINK6"/>
      <w:r>
        <w:rPr>
          <w:bCs/>
        </w:rPr>
        <w:t xml:space="preserve">Акте о недостатках, составленном в порядке, установленном пунктом 8.5 Договора</w:t>
      </w:r>
      <w:bookmarkEnd w:id="27"/>
      <w:r/>
      <w:bookmarkEnd w:id="28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bCs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8.1 Договора,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color w:val="000000"/>
        </w:rPr>
      </w:pPr>
      <w:r>
        <w:rPr>
          <w:bCs/>
        </w:rPr>
        <w:t xml:space="preserve">Устранение недостатко</w:t>
      </w:r>
      <w:r>
        <w:rPr>
          <w:bCs/>
        </w:rPr>
        <w:t xml:space="preserve">в, несоответствий и / или дефектов Результата работ, в том числе в рамках срока, установленного в соответствии с пунктом 8.5 Договора, не освобождает Подрядчика от обязанности возмещения убытков, причиненных Заказчику вследствие наличия таких недостатков. </w:t>
      </w:r>
      <w:r>
        <w:rPr>
          <w:color w:val="000000"/>
        </w:rPr>
      </w:r>
      <w:r>
        <w:rPr>
          <w:color w:val="000000"/>
        </w:rPr>
      </w:r>
    </w:p>
    <w:p>
      <w:pPr>
        <w:ind w:firstLine="0"/>
        <w:spacing w:line="240" w:lineRule="auto"/>
        <w:shd w:val="clear" w:color="auto" w:fill="ffffff"/>
        <w:tabs>
          <w:tab w:val="left" w:pos="56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Результата работ по Договору считаются включенными все разрешения (лицензии), необходимые для эксплуатации Заказчиком Результата работ в течение всего </w:t>
      </w:r>
      <w:r>
        <w:rPr>
          <w:bCs/>
        </w:rPr>
        <w:t xml:space="preserve">установленного срока эксплуатации, его технического обслуживания и ремонта, а также реконструкции и / или модернизации.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если Заказчику будут предъявлены требования, связанные с нарушением </w:t>
      </w:r>
      <w:r>
        <w:rPr>
          <w:bCs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 не меньше срока эксплуатации Результата работ, и в том объеме (пределах), который требуется для эксплуатации,</w:t>
      </w:r>
      <w:r>
        <w:t xml:space="preserve"> </w:t>
      </w:r>
      <w:r>
        <w:rPr>
          <w:bCs/>
        </w:rPr>
        <w:t xml:space="preserve">технического обслуживания и ремонта, а также реконструкции и / или модернизации Результата работ. При этом Стороны признают, что плата за использование прав на результаты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Подрядчик не позднее 10 (десяти) календарных дней обязуетс</w:t>
      </w:r>
      <w:r>
        <w:rPr>
          <w:bCs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права (за исключением личных неи</w:t>
      </w:r>
      <w:r>
        <w:rPr>
          <w:bCs/>
        </w:rPr>
        <w:t xml:space="preserve">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</w:t>
      </w:r>
      <w:r>
        <w:t xml:space="preserve">Акта КС-11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07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9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29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предоставлять</w:t>
      </w:r>
      <w:r>
        <w:rPr>
          <w:bCs/>
        </w:rPr>
        <w:t xml:space="preserve">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10.6.7 Договора;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bCs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30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30"/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1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31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ind w:left="2204" w:firstLine="0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  <w14:ligatures w14:val="none"/>
        </w:rPr>
      </w:pPr>
      <w:r>
        <w:rPr>
          <w:b/>
          <w:bCs/>
        </w:rPr>
        <w:t xml:space="preserve">Разрешение споров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3" w:lineRule="atLeast"/>
        <w:shd w:val="clear" w:color="auto" w:fill="ffffff"/>
        <w:tabs>
          <w:tab w:val="left" w:pos="1134" w:leader="none"/>
          <w:tab w:val="left" w:pos="1418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1.1. В</w:t>
      </w:r>
      <w:r>
        <w:rPr>
          <w:sz w:val="24"/>
          <w:szCs w:val="24"/>
        </w:rPr>
        <w:t xml:space="preserve">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</w:t>
      </w:r>
      <w:r>
        <w:t xml:space="preserve">в.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2" w:lineRule="atLeast"/>
        <w:shd w:val="clear" w:color="auto" w:fill="ffffff"/>
        <w:tabs>
          <w:tab w:val="left" w:pos="1134" w:leader="none"/>
          <w:tab w:val="left" w:pos="1418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11.2. Споры, указанные в пункте 11.1 Договора, которые не были урегу</w:t>
      </w:r>
      <w:r>
        <w:rPr>
          <w:sz w:val="24"/>
          <w:szCs w:val="24"/>
        </w:rPr>
        <w:t xml:space="preserve">лированы Сторонами путем переговоров, подлежат разрешению в Арбитражном суде Приморского края в соответствии с законодательством Российской Федерации, за исключением споров из Независимой гарантии, подсудность которых предусмотрена пунктом 6.3(з) Договора.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2" w:lineRule="atLeast"/>
        <w:shd w:val="clear" w:color="auto" w:fill="ffffff"/>
        <w:tabs>
          <w:tab w:val="left" w:pos="1134" w:leader="none"/>
          <w:tab w:val="left" w:pos="1418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11.3. Сторонами применяется обязательный </w:t>
      </w:r>
      <w:r>
        <w:rPr>
          <w:sz w:val="24"/>
          <w:szCs w:val="24"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17.8 Договора.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2" w:lineRule="atLeast"/>
        <w:shd w:val="clear" w:color="auto" w:fill="ffffff"/>
        <w:tabs>
          <w:tab w:val="left" w:pos="1134" w:leader="none"/>
          <w:tab w:val="left" w:pos="1418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11.4. 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2" w:lineRule="atLeast"/>
        <w:shd w:val="clear" w:color="auto" w:fill="ffffff"/>
        <w:tabs>
          <w:tab w:val="left" w:pos="1134" w:leader="none"/>
          <w:tab w:val="left" w:pos="1418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11.5. 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107"/>
        <w:ind w:left="0" w:firstLine="851"/>
        <w:jc w:val="both"/>
        <w:shd w:val="clear" w:color="auto" w:fill="ffffff"/>
        <w:tabs>
          <w:tab w:val="left" w:pos="1418" w:leader="none"/>
        </w:tabs>
      </w:pPr>
      <w:r/>
      <w:r/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</w:t>
      </w:r>
      <w:r>
        <w:t xml:space="preserve">дставители не осуществляли, прямо или косвенно не 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color w:val="000000"/>
        </w:rPr>
        <w:t xml:space="preserve">Каналы связи Линия доверия Группы </w:t>
      </w:r>
      <w:r>
        <w:rPr>
          <w:color w:val="000000"/>
        </w:rPr>
        <w:t xml:space="preserve">РусГидро</w:t>
      </w:r>
      <w:r>
        <w:rPr>
          <w:color w:val="000000"/>
        </w:rPr>
        <w:t xml:space="preserve">: 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2"/>
          <w:numId w:val="3"/>
        </w:numPr>
        <w:ind w:left="1224"/>
        <w:jc w:val="both"/>
        <w:spacing w:after="160"/>
        <w:shd w:val="clear" w:color="auto" w:fill="ffffff"/>
        <w:widowControl w:val="off"/>
        <w:tabs>
          <w:tab w:val="left" w:pos="567" w:leader="none"/>
          <w:tab w:val="left" w:pos="993" w:leader="none"/>
          <w:tab w:val="left" w:pos="1134" w:leader="none"/>
        </w:tabs>
      </w:pPr>
      <w:r>
        <w:t xml:space="preserve">Электронная почта: </w:t>
      </w:r>
      <w:hyperlink r:id="rId13" w:tooltip="mailto:ld@rushydro.ru" w:history="1">
        <w:r>
          <w:rPr>
            <w:rStyle w:val="1143"/>
          </w:rPr>
          <w:t xml:space="preserve">ld@rushydro.ru</w:t>
        </w:r>
      </w:hyperlink>
      <w:r>
        <w:t xml:space="preserve">;</w:t>
      </w:r>
      <w:r/>
    </w:p>
    <w:p>
      <w:pPr>
        <w:pStyle w:val="1107"/>
        <w:numPr>
          <w:ilvl w:val="2"/>
          <w:numId w:val="3"/>
        </w:numPr>
        <w:ind w:left="0" w:right="0" w:firstLine="709"/>
        <w:jc w:val="both"/>
        <w:spacing w:after="160"/>
        <w:shd w:val="clear" w:color="auto" w:fill="ffffff"/>
        <w:widowControl w:val="off"/>
        <w:tabs>
          <w:tab w:val="left" w:pos="567" w:leader="none"/>
          <w:tab w:val="left" w:pos="993" w:leader="none"/>
          <w:tab w:val="left" w:pos="1134" w:leader="none"/>
        </w:tabs>
        <w:rPr>
          <w:bCs/>
          <w14:ligatures w14:val="none"/>
        </w:rPr>
      </w:pPr>
      <w:r>
        <w:t xml:space="preserve"> </w:t>
      </w:r>
      <w:r>
        <w:t xml:space="preserve">Специальная форма «обратной связи», размещенная на официальном сайте </w:t>
      </w:r>
      <w:r>
        <w:t xml:space="preserve">«</w:t>
      </w:r>
      <w:r>
        <w:t xml:space="preserve">ПАО РусГидро</w:t>
      </w:r>
      <w:r>
        <w:t xml:space="preserve">»</w:t>
      </w:r>
      <w:r>
        <w:t xml:space="preserve">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107"/>
        <w:numPr>
          <w:ilvl w:val="2"/>
          <w:numId w:val="3"/>
        </w:numPr>
        <w:ind w:left="0" w:firstLine="709"/>
        <w:jc w:val="both"/>
        <w:spacing w:after="160"/>
        <w:shd w:val="clear" w:color="auto" w:fill="ffffff"/>
        <w:widowControl w:val="off"/>
        <w:tabs>
          <w:tab w:val="left" w:pos="0" w:leader="none"/>
          <w:tab w:val="left" w:pos="567" w:leader="none"/>
          <w:tab w:val="left" w:pos="1134" w:leader="none"/>
        </w:tabs>
      </w:pPr>
      <w:r>
        <w:t xml:space="preserve"> 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/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</w:t>
      </w:r>
      <w:r>
        <w:rPr>
          <w:bCs/>
        </w:rPr>
        <w:t xml:space="preserve">предотвратимых 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</w:t>
      </w:r>
      <w:r>
        <w:rPr>
          <w:bCs/>
        </w:rPr>
        <w:t xml:space="preserve">заболевания (эпидемии), военные действия, террористические акты, диверсии, запретительные ме</w:t>
      </w:r>
      <w:r>
        <w:rPr>
          <w:bCs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 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  <w:r>
        <w:rPr>
          <w:bCs/>
        </w:rPr>
      </w:r>
      <w:r>
        <w:rPr>
          <w:bCs/>
        </w:rPr>
      </w:r>
    </w:p>
    <w:p>
      <w:pPr>
        <w:pStyle w:val="1107"/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2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4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5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</w:t>
      </w:r>
      <w:r>
        <w:rPr>
          <w:bCs/>
        </w:rPr>
        <w:t xml:space="preserve">ыгоды необходимо учитывать не только реальность совершения хозяйственных операций, но также и деловую репутацию и платежеспособность Подрядчика, риск неисполнения обязательств, наличие у Подрядчика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1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16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32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3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14.1 Договора, а также обеспечить прекращение участия таких организаций в исполнении Договора.</w:t>
      </w:r>
      <w:bookmarkEnd w:id="33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4" w:name="_Ref361337948"/>
      <w:r>
        <w:rPr>
          <w:bCs/>
        </w:rPr>
        <w:t xml:space="preserve">В случае нарушения Подрядчиком обязательств, установленных пунктами 14.1, 14.2 Договора, Заказ</w:t>
      </w:r>
      <w:r>
        <w:rPr>
          <w:bCs/>
        </w:rPr>
        <w:t xml:space="preserve">чик вправе в одностороннем внесудебном порядке отказаться от Договора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</w:t>
      </w:r>
      <w:r>
        <w:rPr>
          <w:bCs/>
        </w:rPr>
        <w:t xml:space="preserve">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4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5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14.1, 14.2 Договора.</w:t>
      </w:r>
      <w:bookmarkEnd w:id="35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6" w:name="_Ref373243071"/>
      <w:r>
        <w:rPr>
          <w:bCs/>
        </w:rPr>
        <w:t xml:space="preserve">Штраф, предусмотренный пунктом 14.4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14.3 Договора.</w:t>
      </w:r>
      <w:bookmarkEnd w:id="36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7" w:name="_Ref361337992"/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14.4. Договора. При этом Заказчик не будет считаться просрочившим и / или нарушившим свои обязательства по Договору.</w:t>
      </w:r>
      <w:bookmarkEnd w:id="37"/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14.4, 14.5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1107"/>
        <w:ind w:left="0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pStyle w:val="110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110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110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получила все корпоративные одо</w:t>
      </w:r>
      <w: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110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110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Подрядчик заявляет и заверяет Заказчика в том, что на момент заключения Договора:</w:t>
      </w:r>
      <w:r/>
    </w:p>
    <w:p>
      <w:pPr>
        <w:pStyle w:val="1107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учредителем / учредителями Подрядчика являются лица, не являющиеся массовыми учредителем / учредителями;</w:t>
      </w:r>
      <w:r/>
    </w:p>
    <w:p>
      <w:pPr>
        <w:pStyle w:val="1107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руководителем Подрядчика является лицо, не являющееся массовым руководителем;</w:t>
      </w:r>
      <w:r/>
    </w:p>
    <w:p>
      <w:pPr>
        <w:pStyle w:val="1107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Подрядчик фактически находится по адресу, указанному в Едином государственном реестре юридических лиц; </w:t>
      </w:r>
      <w:r/>
    </w:p>
    <w:p>
      <w:pPr>
        <w:pStyle w:val="1107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состоит в СРО, основанной на членстве лиц, </w:t>
      </w:r>
      <w:r>
        <w:t xml:space="preserve">осуществляющих строительство</w:t>
      </w:r>
      <w:r>
        <w:t xml:space="preserve">; 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имеет в штате по основному месту работы не менее 2 (двух) специалистов по организации выполнения работ, сведения о которых включены в национальный реестр специалистов в области национальный реестр специалистов в области строительства;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тщательно изучил всю информацию, связанную с Догов</w:t>
      </w:r>
      <w: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/>
    </w:p>
    <w:p>
      <w:pPr>
        <w:pStyle w:val="1107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/>
    </w:p>
    <w:p>
      <w:pPr>
        <w:numPr>
          <w:ilvl w:val="1"/>
          <w:numId w:val="3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 случае, если </w:t>
      </w:r>
      <w:r>
        <w:rPr>
          <w:bCs/>
        </w:rPr>
        <w:t xml:space="preserve">Подрядчик</w:t>
      </w:r>
      <w: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Подрядчик </w:t>
      </w:r>
      <w:r>
        <w:t xml:space="preserve">обязан по письменному требованию Заказчика уплатить последнему штраф в размере 5 (пять процентов) от Цены Договора, указанной в пункте 3.1 Договора.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/>
    </w:p>
    <w:p>
      <w:pPr>
        <w:pStyle w:val="1107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t xml:space="preserve">е в порядке, предусмотренном пунктом 17.7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вправе в любое время до сдачи ему результатов Работ в односторонне</w:t>
      </w:r>
      <w: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107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(исполнения Договора) направляет Подрядчику письменное требование о возмещении убытков с приложением расчета </w:t>
      </w:r>
      <w:r>
        <w:t xml:space="preserve">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установили, что существенным нарушением Договора Подрядчиком является: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нарушение Подрядчиком начального и конечного сроков выполнения </w:t>
      </w:r>
      <w:r>
        <w:t xml:space="preserve">Работ по Договору, а также промежуточных сроков выполнения Работ, установленных Договором и графиком выполнения и финансирования Работ (Приложение № 3</w:t>
      </w:r>
      <w:r>
        <w:t xml:space="preserve">), более чем на 60 (шестьдесят) календарных дней по причинам, не зависящим от Заказчика</w:t>
      </w:r>
      <w:r>
        <w:t xml:space="preserve">;</w:t>
      </w:r>
      <w:r/>
    </w:p>
    <w:p>
      <w:pPr>
        <w:pStyle w:val="1107"/>
        <w:numPr>
          <w:ilvl w:val="0"/>
          <w:numId w:val="76"/>
        </w:numPr>
        <w:ind w:left="0" w:right="23" w:firstLine="709"/>
        <w:jc w:val="both"/>
        <w:tabs>
          <w:tab w:val="left" w:pos="1134" w:leader="none"/>
        </w:tabs>
      </w:pPr>
      <w:r>
        <w:t xml:space="preserve">несоблюдени</w:t>
      </w:r>
      <w:r>
        <w:t xml:space="preserve">е</w:t>
      </w:r>
      <w:r>
        <w:t xml:space="preserve"> Подрядчиком требований </w:t>
      </w:r>
      <w:r>
        <w:t xml:space="preserve">к</w:t>
      </w:r>
      <w:r>
        <w:t xml:space="preserve"> качеству Работ</w:t>
      </w:r>
      <w:r>
        <w:t xml:space="preserve"> и / или используемых при выполнении Работ Материально-технических ресурсов</w:t>
      </w:r>
      <w:r>
        <w:rPr>
          <w:bCs/>
        </w:rPr>
        <w:t xml:space="preserve"> </w:t>
      </w:r>
      <w:r>
        <w:rPr>
          <w:bCs/>
        </w:rPr>
        <w:t xml:space="preserve">и оборудования,</w:t>
      </w:r>
      <w:r>
        <w:t xml:space="preserve"> </w:t>
      </w:r>
      <w:r>
        <w:t xml:space="preserve">если исправление </w:t>
      </w:r>
      <w:r>
        <w:t xml:space="preserve">выявленных Заказчиком недостатков, несоответствий и / или </w:t>
      </w:r>
      <w:r>
        <w:t xml:space="preserve">д</w:t>
      </w:r>
      <w:r>
        <w:t xml:space="preserve">ефектов Работ влечет нарушение сроков выполнения Работ более чем на 60 (</w:t>
      </w:r>
      <w:r>
        <w:t xml:space="preserve">шестьдесят</w:t>
      </w:r>
      <w:r>
        <w:t xml:space="preserve">) календарных дней либо </w:t>
      </w:r>
      <w:r>
        <w:t xml:space="preserve">такие </w:t>
      </w:r>
      <w:r>
        <w:t xml:space="preserve">недостатки являются неустранимыми;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прекращение членства в СРО, основанной на членстве лиц, осуществляющих строительство, предоставляющих Подрядчику право на производство Работ по Договору;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принятие актов государственных органов или организаций, лишающих Подрядчика в установленном порядке права на производство Работ по Договору;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/>
    </w:p>
    <w:p>
      <w:pPr>
        <w:pStyle w:val="1107"/>
        <w:numPr>
          <w:ilvl w:val="0"/>
          <w:numId w:val="9"/>
        </w:numPr>
        <w:ind w:left="0" w:right="23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15 Договора, и имеющих существенное значение для его заключения и исполнения.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</w:t>
      </w:r>
      <w:r>
        <w:t xml:space="preserve">отказа Заказчика от Договора в случаях, предусмотренных пунктами 16.2, 16.3, 16.4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 (-</w:t>
      </w:r>
      <w:r>
        <w:t xml:space="preserve">ов</w:t>
      </w:r>
      <w:r>
        <w:t xml:space="preserve">)), и в согласованные Сторонами сроки:</w:t>
      </w:r>
      <w:r/>
    </w:p>
    <w:p>
      <w:pPr>
        <w:pStyle w:val="1107"/>
        <w:numPr>
          <w:ilvl w:val="0"/>
          <w:numId w:val="20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передать Заказчику Результат работ, техническую и иную полученную документацию, закупленные Материально-технические ресурсы</w:t>
      </w:r>
      <w:r>
        <w:rPr>
          <w:bCs/>
        </w:rPr>
        <w:t xml:space="preserve"> и /или оборудование,</w:t>
      </w:r>
      <w:r>
        <w:t xml:space="preserve"> Материально-технические ресурсы</w:t>
      </w:r>
      <w:r>
        <w:rPr>
          <w:bCs/>
        </w:rPr>
        <w:t xml:space="preserve"> и/или Оборудование Заказчика;</w:t>
      </w:r>
      <w:r/>
    </w:p>
    <w:p>
      <w:pPr>
        <w:pStyle w:val="1107"/>
        <w:numPr>
          <w:ilvl w:val="0"/>
          <w:numId w:val="20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</w:rPr>
      </w:pPr>
      <w:r>
        <w:t xml:space="preserve">вывезти с места производства Работ собственную строительную технику</w:t>
      </w:r>
      <w:r>
        <w:rPr>
          <w:rFonts w:cs="Verdana"/>
        </w:rPr>
        <w:t xml:space="preserve"> и персонал Подрядчика; </w:t>
      </w:r>
      <w:r>
        <w:rPr>
          <w:rFonts w:cs="Verdana"/>
        </w:rPr>
      </w:r>
      <w:r>
        <w:rPr>
          <w:rFonts w:cs="Verdana"/>
        </w:rPr>
      </w:r>
    </w:p>
    <w:p>
      <w:pPr>
        <w:pStyle w:val="1107"/>
        <w:numPr>
          <w:ilvl w:val="0"/>
          <w:numId w:val="20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</w:rPr>
      </w:pPr>
      <w:r>
        <w:rPr>
          <w:rFonts w:cs="Verdana"/>
        </w:rPr>
        <w:t xml:space="preserve">удалить </w:t>
      </w:r>
      <w:r>
        <w:t xml:space="preserve">с места производства Работ </w:t>
      </w:r>
      <w:r>
        <w:rPr>
          <w:rFonts w:cs="Verdana"/>
        </w:rPr>
        <w:t xml:space="preserve">весь мусор и все остаточные продукты любого рода и оставить его чистым и безопасным.</w:t>
      </w:r>
      <w:r>
        <w:rPr>
          <w:rFonts w:cs="Verdana"/>
        </w:rPr>
      </w:r>
      <w:r>
        <w:rPr>
          <w:rFonts w:cs="Verdana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t xml:space="preserve">В случае досрочного прекращения (расторжения) Договора возврат </w:t>
      </w:r>
      <w:r>
        <w:rPr>
          <w:highlight w:val="white"/>
        </w:rPr>
        <w:t xml:space="preserve">Обеспечительного платежа производится Заказчиком в порядке и сроки, установленном пунктом </w:t>
      </w:r>
      <w:r>
        <w:rPr>
          <w:highlight w:val="white"/>
        </w:rPr>
        <w:t xml:space="preserve">3.7</w:t>
      </w:r>
      <w:r>
        <w:rPr>
          <w:highlight w:val="white"/>
        </w:rPr>
        <w:t xml:space="preserve">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t xml:space="preserve">исключением обязательств по незавершенным расчетам, гарантийных обязательств Подрядчика в соответствии с разделом 8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/>
    </w:p>
    <w:p>
      <w:pPr>
        <w:pStyle w:val="1107"/>
        <w:ind w:left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107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вступает в силу с даты его подписания Сторонами и действует по __________ года, а в части неисполненных обязательств до полного их исполнения.</w:t>
      </w:r>
      <w:r/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  <w14:ligatures w14:val="none"/>
        </w:rPr>
      </w:pPr>
      <w:r>
        <w:t xml:space="preserve">Договор заключается в электронной форме с использованием программно-аппаратных средств электронной площадки путем его подписания усиленными квалифицированными электронными подписями (далее – УКЭП) уполномоченных представителей Сторон.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</w:t>
      </w:r>
      <w:r>
        <w:t xml:space="preserve">уполномоченными представителями </w:t>
      </w:r>
      <w:r>
        <w:t xml:space="preserve">Сторон</w:t>
      </w:r>
      <w:r>
        <w:t xml:space="preserve"> </w:t>
      </w:r>
      <w:r>
        <w:t xml:space="preserve">собственноручно</w:t>
      </w:r>
      <w:r>
        <w:t xml:space="preserve">, за исключением </w:t>
      </w:r>
      <w:r>
        <w:t xml:space="preserve">случаев изменения реквизитов Сторон</w:t>
      </w:r>
      <w:r>
        <w:t xml:space="preserve">, предусмотренных </w:t>
      </w:r>
      <w:r>
        <w:t xml:space="preserve">п</w:t>
      </w:r>
      <w:r>
        <w:t xml:space="preserve">унктом </w:t>
      </w:r>
      <w:r>
        <w:t xml:space="preserve">1</w:t>
      </w:r>
      <w:r>
        <w:t xml:space="preserve">7</w:t>
      </w:r>
      <w:r>
        <w:t xml:space="preserve">.</w:t>
      </w:r>
      <w:r>
        <w:t xml:space="preserve">7</w:t>
      </w:r>
      <w:r>
        <w:t xml:space="preserve"> </w:t>
      </w:r>
      <w:r>
        <w:t xml:space="preserve">Договора</w:t>
      </w:r>
      <w:r>
        <w:t xml:space="preserve">.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Все п</w:t>
      </w:r>
      <w:r>
        <w:t xml:space="preserve">риложения</w:t>
      </w:r>
      <w:r>
        <w:t xml:space="preserve"> к Договору</w:t>
      </w:r>
      <w:r>
        <w:t xml:space="preserve">, </w:t>
      </w:r>
      <w:r>
        <w:t xml:space="preserve">а также любые </w:t>
      </w:r>
      <w:r>
        <w:t xml:space="preserve">изменения и дополнения, оформленные надлежащим образом, являются неотъемлемой частью Договора.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В случае наличия любых расхождений между </w:t>
      </w:r>
      <w:r>
        <w:t xml:space="preserve">содержанием</w:t>
      </w:r>
      <w:r>
        <w:t xml:space="preserve"> </w:t>
      </w:r>
      <w:r>
        <w:t xml:space="preserve">Д</w:t>
      </w:r>
      <w:r>
        <w:t xml:space="preserve">оговора и приложений к нему, приоритет имеет текст </w:t>
      </w:r>
      <w:r>
        <w:t xml:space="preserve">Д</w:t>
      </w:r>
      <w:r>
        <w:t xml:space="preserve">оговора</w:t>
      </w:r>
      <w: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Обмен </w:t>
      </w:r>
      <w:r>
        <w:t xml:space="preserve">информацией </w:t>
      </w:r>
      <w:r>
        <w:t xml:space="preserve">между Сторонами по любым вопросам, связанным с </w:t>
      </w:r>
      <w:r>
        <w:t xml:space="preserve">исполнением Договора</w:t>
      </w:r>
      <w:r>
        <w:t xml:space="preserve">, включая уведомления и иные сообщения, осуществля</w:t>
      </w:r>
      <w:r>
        <w:t xml:space="preserve">ет</w:t>
      </w:r>
      <w:r>
        <w:t xml:space="preserve">ся только в письменной форме</w:t>
      </w:r>
      <w:r>
        <w:t xml:space="preserve"> в порядке, предусмотренном пунктом 1</w:t>
      </w:r>
      <w:r>
        <w:t xml:space="preserve">7</w:t>
      </w:r>
      <w:r>
        <w:t xml:space="preserve">.</w:t>
      </w:r>
      <w:r>
        <w:t xml:space="preserve">8</w:t>
      </w:r>
      <w:r>
        <w:t xml:space="preserve"> Договора</w:t>
      </w:r>
      <w: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0" w:name="undefined"/>
      <w:r>
        <w:t xml:space="preserve">Стороны обязуются уведомлять друг друга об изменении </w:t>
      </w:r>
      <w:r>
        <w:t xml:space="preserve">адреса и / или </w:t>
      </w:r>
      <w:r>
        <w:t xml:space="preserve">реквизитов, указанных в </w:t>
      </w:r>
      <w:r>
        <w:t xml:space="preserve">разделе </w:t>
      </w:r>
      <w:r>
        <w:t xml:space="preserve">19</w:t>
      </w:r>
      <w:r>
        <w:t xml:space="preserve"> </w:t>
      </w:r>
      <w:r>
        <w:t xml:space="preserve">Договора, не позднее 3 (трех) рабочих дней после такого изменения</w:t>
      </w:r>
      <w:r>
        <w:t xml:space="preserve"> в порядке, установленном п</w:t>
      </w:r>
      <w:r>
        <w:t xml:space="preserve">унктом </w:t>
      </w:r>
      <w:r>
        <w:t xml:space="preserve">1</w:t>
      </w:r>
      <w:r>
        <w:t xml:space="preserve">7</w:t>
      </w:r>
      <w:r>
        <w:t xml:space="preserve">.</w:t>
      </w:r>
      <w:r>
        <w:t xml:space="preserve">8</w:t>
      </w:r>
      <w:r>
        <w:t xml:space="preserve"> </w:t>
      </w:r>
      <w:r>
        <w:t xml:space="preserve">Договора</w:t>
      </w:r>
      <w:r>
        <w:t xml:space="preserve">.</w:t>
      </w:r>
      <w:bookmarkEnd w:id="0"/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14:ligatures w14:val="none"/>
        </w:rPr>
      </w:pPr>
      <w:r>
        <w:t xml:space="preserve">Письма, уведомления и / или сообщения направляются Стороне</w:t>
      </w:r>
      <w:r>
        <w:t xml:space="preserve">-</w:t>
      </w:r>
      <w:r>
        <w:t xml:space="preserve">получателю по адресу ее места нахождения, указанному в разделе 19 Договора, или в ранее полученном уведомлении Стороны об изменении адреса, одним из следующих способов, при этом документ</w:t>
      </w:r>
      <w:r>
        <w:t xml:space="preserve"> будет считаться полученным</w:t>
      </w:r>
      <w:r>
        <w:t xml:space="preserve">: 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3" w:lineRule="atLeast"/>
        <w:widowControl w:val="off"/>
        <w:rPr>
          <w:sz w:val="24"/>
          <w:szCs w:val="24"/>
        </w:rPr>
      </w:pPr>
      <w:r>
        <w:rPr>
          <w:bCs/>
          <w:sz w:val="24"/>
          <w:szCs w:val="24"/>
        </w:rPr>
        <w:t xml:space="preserve">17.8.1. Заказным почтовым отправлением с уведомлением о вручении – </w:t>
      </w:r>
      <w:r>
        <w:rPr>
          <w:sz w:val="24"/>
          <w:szCs w:val="24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9"/>
        <w:jc w:val="both"/>
        <w:spacing w:line="282" w:lineRule="atLeast"/>
        <w:widowControl w:val="off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17.8.2.Доставкой лично или курьером Стороны-отправителя – в дату и время фактического приема уведомления Стороной-получателем с отметкой о получении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left="0" w:right="0" w:firstLine="709"/>
        <w:jc w:val="both"/>
        <w:spacing w:line="282" w:lineRule="atLeast"/>
        <w:widowControl w:val="off"/>
        <w:rPr>
          <w:bCs/>
          <w14:ligatures w14:val="none"/>
        </w:rPr>
      </w:pPr>
      <w:r>
        <w:rPr>
          <w:sz w:val="24"/>
          <w:szCs w:val="24"/>
        </w:rPr>
        <w:t xml:space="preserve">17.8.3. Посредством электронной почты (</w:t>
      </w:r>
      <w:r>
        <w:rPr>
          <w:sz w:val="24"/>
          <w:szCs w:val="24"/>
          <w:lang w:val="en-US"/>
        </w:rPr>
        <w:t xml:space="preserve">e</w:t>
      </w:r>
      <w:r>
        <w:rPr>
          <w:sz w:val="24"/>
          <w:szCs w:val="24"/>
        </w:rPr>
        <w:t xml:space="preserve">-</w:t>
      </w:r>
      <w:r>
        <w:rPr>
          <w:sz w:val="24"/>
          <w:szCs w:val="24"/>
          <w:lang w:val="en-US"/>
        </w:rPr>
        <w:t xml:space="preserve">mail</w:t>
      </w:r>
      <w:r>
        <w:rPr>
          <w:sz w:val="24"/>
          <w:szCs w:val="24"/>
        </w:rPr>
        <w:t xml:space="preserve">) – в дату направления электронного сообщения, зафиксированную на почтовом сервере отправителя.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ind w:left="0" w:right="0" w:firstLine="709"/>
        <w:jc w:val="both"/>
        <w:spacing w:line="282" w:lineRule="atLeast"/>
        <w:widowControl w:val="off"/>
        <w:rPr>
          <w:bCs/>
          <w14:ligatures w14:val="none"/>
        </w:rPr>
      </w:pPr>
      <w:r>
        <w:rPr>
          <w:sz w:val="24"/>
          <w:szCs w:val="24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17.8.1 –17.8.2 Договора. 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  <w14:ligatures w14:val="none"/>
        </w:rPr>
      </w:pPr>
      <w:r>
        <w:t xml:space="preserve">Во избежание сомнений, кроме случаев, ког</w:t>
      </w:r>
      <w: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  <w14:ligatures w14:val="none"/>
        </w:rPr>
      </w:r>
      <w:r>
        <w:rPr>
          <w:bCs/>
          <w:sz w:val="24"/>
          <w:szCs w:val="24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Уступка (передача), в том числе</w:t>
      </w:r>
      <w:r>
        <w:t xml:space="preserve"> в залог, прав (требований) к Заказчику по денежным обязательствам, принадлежащих Подрядчику на основании Договора, допускается только с предварительного письменного согласия Заказчика.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</w:t>
      </w:r>
      <w: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t xml:space="preserve">с</w:t>
      </w:r>
      <w: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t xml:space="preserve">diadoc.ru/). В случае использования Подрядчиком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</w:t>
      </w:r>
      <w:r>
        <w:t xml:space="preserve">, инициирует настройку роуминга между операторами систем электронного документооборота Сторон.</w:t>
      </w:r>
      <w:r>
        <w:rPr>
          <w:sz w:val="24"/>
          <w:szCs w:val="24"/>
          <w14:ligatures w14:val="none"/>
        </w:rPr>
      </w:r>
      <w:r/>
    </w:p>
    <w:p>
      <w:pPr>
        <w:numPr>
          <w:ilvl w:val="1"/>
          <w:numId w:val="3"/>
        </w:numPr>
        <w:ind w:left="0" w:firstLine="709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Стороны обязуются соблюдать требования, указанные в постановлении Правительства Российской Федерации от 23 декабря 2024 г. №1875 «О мера</w:t>
      </w:r>
      <w:r>
        <w:rPr>
          <w:sz w:val="24"/>
          <w:szCs w:val="24"/>
        </w:rPr>
        <w:t xml:space="preserve">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лиц», в части закупок материально-технических ресурсо</w:t>
      </w:r>
      <w:r>
        <w:rPr>
          <w:sz w:val="24"/>
          <w:szCs w:val="24"/>
        </w:rPr>
        <w:t xml:space="preserve">в.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107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14:ligatures w14:val="none"/>
        </w:rPr>
      </w:pPr>
      <w:r>
        <w:t xml:space="preserve">Во всем остальном, что не урегулировано Договором, Стороны руководствуются </w:t>
      </w:r>
      <w:r>
        <w:t xml:space="preserve">законодательством Российской Федерации.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 w:firstLine="567"/>
        <w:shd w:val="clear" w:color="auto" w:fill="ffff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1107"/>
        <w:ind w:left="0"/>
        <w:jc w:val="both"/>
        <w:shd w:val="clear" w:color="auto" w:fill="ffffff"/>
        <w:rPr>
          <w:bCs/>
        </w:rPr>
      </w:pPr>
      <w:r>
        <w:t xml:space="preserve">Приложение № </w:t>
      </w:r>
      <w:r>
        <w:rPr>
          <w:bCs/>
        </w:rPr>
        <w:t xml:space="preserve">1 – Техническое задание;</w:t>
      </w:r>
      <w:r>
        <w:rPr>
          <w:bCs/>
        </w:rPr>
      </w:r>
      <w:r>
        <w:rPr>
          <w:bCs/>
        </w:rPr>
      </w:r>
    </w:p>
    <w:p>
      <w:pPr>
        <w:pStyle w:val="1107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2 – Перечень материалов;</w:t>
      </w:r>
      <w:r>
        <w:rPr>
          <w:bCs/>
        </w:rPr>
      </w:r>
      <w:r>
        <w:rPr>
          <w:bCs/>
        </w:rPr>
      </w:r>
    </w:p>
    <w:p>
      <w:pPr>
        <w:pStyle w:val="1107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3 - График выполнения и финансирования работ;</w:t>
      </w:r>
      <w:r>
        <w:rPr>
          <w:bCs/>
        </w:rPr>
      </w:r>
      <w:r>
        <w:rPr>
          <w:bCs/>
        </w:rPr>
      </w:r>
    </w:p>
    <w:p>
      <w:pPr>
        <w:pStyle w:val="1107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 4 </w:t>
      </w:r>
      <w:r>
        <w:rPr>
          <w:bCs/>
        </w:rPr>
        <w:t xml:space="preserve">– </w:t>
      </w:r>
      <w:r>
        <w:t xml:space="preserve">Памятка об обязанности и ответственности работника при выполнении работ, нахождении территории </w:t>
      </w:r>
      <w:r>
        <w:t xml:space="preserve">энергообъекта</w:t>
      </w:r>
      <w:r>
        <w:t xml:space="preserve"> АО «ДГК»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107"/>
        <w:ind w:left="0"/>
        <w:jc w:val="both"/>
        <w:shd w:val="clear" w:color="auto" w:fill="ffffff"/>
      </w:pPr>
      <w:r>
        <w:rPr>
          <w:bCs/>
        </w:rPr>
        <w:t xml:space="preserve">Приложение №</w:t>
      </w:r>
      <w:r>
        <w:rPr>
          <w:bCs/>
        </w:rPr>
        <w:t xml:space="preserve"> </w:t>
      </w:r>
      <w:r>
        <w:rPr>
          <w:bCs/>
        </w:rPr>
        <w:t xml:space="preserve">5 –  Локальный сметный расчет; </w:t>
      </w:r>
      <w:r/>
    </w:p>
    <w:p>
      <w:pPr>
        <w:pStyle w:val="1107"/>
        <w:ind w:left="0"/>
        <w:jc w:val="both"/>
        <w:shd w:val="clear" w:color="auto" w:fill="ffffff"/>
      </w:pPr>
      <w:r>
        <w:rPr>
          <w:bCs/>
        </w:rPr>
        <w:t xml:space="preserve">Приложение № 6 – Форма Акта освидетельствования выполненных работ;</w:t>
      </w:r>
      <w:r/>
    </w:p>
    <w:p>
      <w:pPr>
        <w:pStyle w:val="1107"/>
        <w:ind w:left="0"/>
        <w:jc w:val="both"/>
        <w:shd w:val="clear" w:color="auto" w:fill="ffffff"/>
        <w:rPr>
          <w14:ligatures w14:val="none"/>
        </w:rPr>
      </w:pPr>
      <w:r>
        <w:t xml:space="preserve">Приложение № 7 – Форма независимой гарантии, </w:t>
      </w:r>
      <w:r>
        <w:t xml:space="preserve">предоставляем</w:t>
      </w:r>
      <w:r>
        <w:t xml:space="preserve">ая</w:t>
      </w:r>
      <w:r>
        <w:t xml:space="preserve"> в качестве обеспечения</w:t>
      </w:r>
      <w:r>
        <w:t xml:space="preserve"> исполнения договора, </w:t>
      </w:r>
      <w:r>
        <w:t xml:space="preserve">заключаемого при осуществлении конкурентной</w:t>
      </w:r>
      <w:r>
        <w:t xml:space="preserve"> </w:t>
      </w:r>
      <w:r>
        <w:t xml:space="preserve">закупки товаров, работ,</w:t>
      </w:r>
      <w:r>
        <w:t xml:space="preserve"> </w:t>
      </w:r>
      <w:r>
        <w:t xml:space="preserve">услуг в электронной форме, участниками которой</w:t>
      </w:r>
      <w:r>
        <w:t xml:space="preserve"> могут быть только </w:t>
      </w:r>
      <w:r>
        <w:t xml:space="preserve">субъекты малого и среднего предпринимательства</w:t>
      </w:r>
      <w:r>
        <w:t xml:space="preserve">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/>
        <w:jc w:val="both"/>
        <w:shd w:val="clear" w:color="auto" w:fill="ffffff"/>
        <w:rPr>
          <w14:ligatures w14:val="none"/>
        </w:rPr>
      </w:pPr>
      <w:r>
        <w:t xml:space="preserve">Приложение № 8 – Форма требования </w:t>
      </w:r>
      <w:r>
        <w:t xml:space="preserve">об уплате денежной</w:t>
      </w:r>
      <w:r>
        <w:t xml:space="preserve"> суммы по независимой гарантии,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/>
        <w:jc w:val="left"/>
        <w:shd w:val="clear" w:color="auto" w:fill="ffffff"/>
        <w:rPr>
          <w14:ligatures w14:val="none"/>
        </w:rPr>
      </w:pPr>
      <w:r>
        <w:t xml:space="preserve">предоставленной в качестве обеспечения исполнения договора,</w:t>
      </w:r>
      <w:r>
        <w:t xml:space="preserve"> </w:t>
      </w:r>
      <w:r>
        <w:t xml:space="preserve">заключенного при осуществлении конку</w:t>
      </w:r>
      <w:r>
        <w:t xml:space="preserve">рентной закупки товаров, работ,</w:t>
      </w:r>
      <w:r>
        <w:t xml:space="preserve"> </w:t>
      </w:r>
      <w:r>
        <w:t xml:space="preserve">услуг в электронной форме,</w:t>
      </w:r>
      <w:r>
        <w:t xml:space="preserve"> участниками которой могут </w:t>
      </w:r>
      <w:r>
        <w:t xml:space="preserve">бы</w:t>
      </w:r>
      <w:r>
        <w:t xml:space="preserve">ть</w:t>
      </w:r>
      <w:r>
        <w:t xml:space="preserve"> </w:t>
      </w:r>
      <w:r>
        <w:t xml:space="preserve">только субъекты малого и среднего предпринимательства</w:t>
      </w:r>
      <w:r>
        <w:rPr>
          <w:bCs/>
        </w:rPr>
        <w:t xml:space="preserve">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/>
        <w:jc w:val="both"/>
        <w:shd w:val="clear" w:color="auto" w:fill="ffffff"/>
        <w:rPr>
          <w:bCs/>
          <w:highlight w:val="white"/>
        </w:rPr>
      </w:pPr>
      <w:r>
        <w:rPr>
          <w:bCs/>
          <w:highlight w:val="white"/>
        </w:rPr>
        <w:t xml:space="preserve">Приложение №</w:t>
      </w:r>
      <w:r>
        <w:rPr>
          <w:bCs/>
          <w:highlight w:val="white"/>
        </w:rPr>
        <w:t xml:space="preserve"> 9</w:t>
      </w:r>
      <w:r>
        <w:rPr>
          <w:bCs/>
          <w:highlight w:val="white"/>
        </w:rPr>
        <w:t xml:space="preserve"> – Размер ответственности Подрядчика за нарушения пропускного и </w:t>
      </w:r>
      <w:r>
        <w:rPr>
          <w:bCs/>
          <w:highlight w:val="white"/>
        </w:rPr>
        <w:t xml:space="preserve">внутриобъектового</w:t>
      </w:r>
      <w:r>
        <w:rPr>
          <w:bCs/>
          <w:highlight w:val="white"/>
        </w:rPr>
        <w:t xml:space="preserve"> режима, требований охраны труда, пожарной и промышленной безопасности;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107"/>
        <w:ind w:left="0"/>
        <w:jc w:val="both"/>
        <w:shd w:val="clear" w:color="auto" w:fill="ffffff"/>
        <w:rPr>
          <w14:ligatures w14:val="none"/>
        </w:rPr>
      </w:pPr>
      <w:r>
        <w:rPr>
          <w:bCs/>
          <w:highlight w:val="white"/>
        </w:rPr>
        <w:t xml:space="preserve">Приложение</w:t>
      </w:r>
      <w:r>
        <w:rPr>
          <w:bCs/>
          <w:highlight w:val="white"/>
        </w:rPr>
        <w:t xml:space="preserve"> №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10 - </w:t>
      </w:r>
      <w:r>
        <w:rPr>
          <w:highlight w:val="white"/>
          <w:lang w:eastAsia="en-US"/>
        </w:rPr>
        <w:t xml:space="preserve">Порядок представления и согласования исполнительной документации на </w:t>
      </w:r>
      <w:r>
        <w:rPr>
          <w:lang w:eastAsia="en-US"/>
        </w:rPr>
        <w:t xml:space="preserve">выполненные работы</w:t>
      </w:r>
      <w:r>
        <w:t xml:space="preserve">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/>
        <w:jc w:val="both"/>
        <w:shd w:val="clear" w:color="auto" w:fill="ffffff"/>
        <w:rPr>
          <w14:ligatures w14:val="none"/>
        </w:rPr>
      </w:pPr>
      <w:r>
        <w:t xml:space="preserve">Приложение № </w:t>
      </w:r>
      <w:r>
        <w:t xml:space="preserve">11 – </w:t>
      </w:r>
      <w:r>
        <w:t xml:space="preserve">Форма Акта </w:t>
      </w:r>
      <w:r>
        <w:t xml:space="preserve">сдачи-приемки технической и иной документации;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/>
        <w:jc w:val="both"/>
        <w:shd w:val="clear" w:color="auto" w:fill="ffffff"/>
        <w:rPr>
          <w14:ligatures w14:val="none"/>
        </w:rPr>
      </w:pPr>
      <w:r>
        <w:t xml:space="preserve">Приложение № </w:t>
      </w:r>
      <w:r>
        <w:t xml:space="preserve">12 – </w:t>
      </w:r>
      <w:r>
        <w:rPr>
          <w:bCs/>
        </w:rPr>
        <w:t xml:space="preserve">Форма </w:t>
      </w:r>
      <w:r>
        <w:rPr>
          <w:bCs/>
        </w:rPr>
        <w:t xml:space="preserve">Акт</w:t>
      </w:r>
      <w:r>
        <w:rPr>
          <w:bCs/>
        </w:rPr>
        <w:t xml:space="preserve">а</w:t>
      </w:r>
      <w:r>
        <w:rPr>
          <w:bCs/>
        </w:rPr>
        <w:t xml:space="preserve"> сдачи-приемки места производства работ</w:t>
      </w:r>
      <w:r>
        <w:rPr>
          <w:bCs/>
        </w:rP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07"/>
        <w:ind w:left="0"/>
        <w:jc w:val="both"/>
        <w:shd w:val="clear" w:color="auto" w:fill="ffffff"/>
        <w:rPr>
          <w:highlight w:val="white"/>
        </w:rPr>
      </w:pPr>
      <w:r>
        <w:rPr>
          <w:bCs/>
          <w:highlight w:val="non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107"/>
        <w:ind w:left="0"/>
        <w:jc w:val="both"/>
        <w:shd w:val="clear" w:color="auto" w:fill="ffffff"/>
        <w:rPr>
          <w:strike/>
          <w:highlight w:val="white"/>
        </w:rPr>
      </w:pPr>
      <w:del w:id="1" w:author="gonchar_ys" w:date="2025-02-02T23:51:38Z" oouserid="gonchar_ys">
        <w:r>
          <w:rPr>
            <w:strike/>
            <w:highlight w:val="white"/>
            <w:rPrChange w:id="2" w:author="gonchar_ys" w:date="2025-01-21T05:30:16Z" oouserid="gonchar_ys">
              <w:rPr>
                <w:highlight w:val="white"/>
              </w:rPr>
            </w:rPrChange>
          </w:rPr>
        </w:r>
      </w:del>
      <w:r>
        <w:rPr>
          <w:strike/>
          <w:highlight w:val="white"/>
        </w:rPr>
      </w:r>
      <w:r>
        <w:rPr>
          <w:strike/>
          <w:highlight w:val="white"/>
        </w:rPr>
      </w:r>
    </w:p>
    <w:p>
      <w:pPr>
        <w:pStyle w:val="1107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06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jc w:val="left"/>
              <w:keepNext/>
              <w:spacing w:line="240" w:lineRule="auto"/>
              <w:rPr>
                <w:b/>
                <w:bCs/>
                <w:sz w:val="24"/>
                <w:szCs w:val="24"/>
              </w:rPr>
              <w:outlineLvl w:val="1"/>
            </w:pPr>
            <w:r>
              <w:rPr>
                <w:b/>
                <w:bCs/>
                <w:sz w:val="24"/>
                <w:szCs w:val="24"/>
              </w:rPr>
              <w:t xml:space="preserve">ЗАКАЗЧИК: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jc w:val="left"/>
              <w:keepNext/>
              <w:spacing w:line="240" w:lineRule="auto"/>
              <w:rPr>
                <w:b/>
                <w:bCs/>
                <w:sz w:val="24"/>
                <w:szCs w:val="24"/>
              </w:rPr>
              <w:outlineLvl w:val="1"/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keepNext/>
              <w:spacing w:line="240" w:lineRule="auto"/>
              <w:rPr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keepNext/>
              <w:spacing w:line="240" w:lineRule="auto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ind w:left="4820" w:firstLine="0"/>
        <w:spacing w:line="240" w:lineRule="auto"/>
        <w:rPr>
          <w:sz w:val="23"/>
          <w:szCs w:val="23"/>
        </w:rPr>
      </w:pPr>
      <w:r>
        <w:rPr>
          <w:sz w:val="23"/>
          <w:szCs w:val="23"/>
        </w:rPr>
      </w:r>
      <w:r>
        <w:rPr>
          <w:sz w:val="23"/>
          <w:szCs w:val="23"/>
        </w:rPr>
      </w:r>
      <w:r>
        <w:rPr>
          <w:sz w:val="23"/>
          <w:szCs w:val="23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567" w:bottom="567" w:left="1134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3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30</w:t>
    </w:r>
    <w:r>
      <w:rPr>
        <w:sz w:val="24"/>
        <w:szCs w:val="24"/>
      </w:rPr>
      <w:fldChar w:fldCharType="end"/>
    </w:r>
    <w:r/>
  </w:p>
  <w:p>
    <w:pPr>
      <w:pStyle w:val="11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2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pStyle w:val="1108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09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0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pStyle w:val="1138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39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0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1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03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pStyle w:val="1116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15"/>
  </w:num>
  <w:num w:numId="5">
    <w:abstractNumId w:val="18"/>
  </w:num>
  <w:num w:numId="6">
    <w:abstractNumId w:val="21"/>
  </w:num>
  <w:num w:numId="7">
    <w:abstractNumId w:val="11"/>
  </w:num>
  <w:num w:numId="8">
    <w:abstractNumId w:val="8"/>
  </w:num>
  <w:num w:numId="9">
    <w:abstractNumId w:val="7"/>
  </w:num>
  <w:num w:numId="10">
    <w:abstractNumId w:val="19"/>
  </w:num>
  <w:num w:numId="11">
    <w:abstractNumId w:val="2"/>
  </w:num>
  <w:num w:numId="12">
    <w:abstractNumId w:val="16"/>
  </w:num>
  <w:num w:numId="13">
    <w:abstractNumId w:val="17"/>
  </w:num>
  <w:num w:numId="14">
    <w:abstractNumId w:val="12"/>
  </w:num>
  <w:num w:numId="15">
    <w:abstractNumId w:val="14"/>
  </w:num>
  <w:num w:numId="16">
    <w:abstractNumId w:val="23"/>
  </w:num>
  <w:num w:numId="17">
    <w:abstractNumId w:val="4"/>
  </w:num>
  <w:num w:numId="18">
    <w:abstractNumId w:val="25"/>
  </w:num>
  <w:num w:numId="19">
    <w:abstractNumId w:val="13"/>
  </w:num>
  <w:num w:numId="20">
    <w:abstractNumId w:val="22"/>
  </w:num>
  <w:num w:numId="21">
    <w:abstractNumId w:val="5"/>
  </w:num>
  <w:num w:numId="22">
    <w:abstractNumId w:val="3"/>
  </w:num>
  <w:num w:numId="23">
    <w:abstractNumId w:val="6"/>
  </w:num>
  <w:num w:numId="24">
    <w:abstractNumId w:val="0"/>
  </w:num>
  <w:num w:numId="25">
    <w:abstractNumId w:val="9"/>
  </w:num>
  <w:num w:numId="26">
    <w:abstractNumId w:val="1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10">
    <w:name w:val="Heading 4 Char"/>
    <w:basedOn w:val="930"/>
    <w:link w:val="924"/>
    <w:uiPriority w:val="9"/>
    <w:rPr>
      <w:rFonts w:ascii="Arial" w:hAnsi="Arial" w:eastAsia="Arial" w:cs="Arial"/>
      <w:b/>
      <w:bCs/>
      <w:sz w:val="26"/>
      <w:szCs w:val="26"/>
    </w:rPr>
  </w:style>
  <w:style w:type="character" w:styleId="911">
    <w:name w:val="Heading 5 Char"/>
    <w:basedOn w:val="930"/>
    <w:link w:val="925"/>
    <w:uiPriority w:val="9"/>
    <w:rPr>
      <w:rFonts w:ascii="Arial" w:hAnsi="Arial" w:eastAsia="Arial" w:cs="Arial"/>
      <w:b/>
      <w:bCs/>
      <w:sz w:val="24"/>
      <w:szCs w:val="24"/>
    </w:rPr>
  </w:style>
  <w:style w:type="character" w:styleId="912">
    <w:name w:val="Heading 6 Char"/>
    <w:basedOn w:val="930"/>
    <w:link w:val="926"/>
    <w:uiPriority w:val="9"/>
    <w:rPr>
      <w:rFonts w:ascii="Arial" w:hAnsi="Arial" w:eastAsia="Arial" w:cs="Arial"/>
      <w:b/>
      <w:bCs/>
      <w:sz w:val="22"/>
      <w:szCs w:val="22"/>
    </w:rPr>
  </w:style>
  <w:style w:type="character" w:styleId="913">
    <w:name w:val="Heading 7 Char"/>
    <w:basedOn w:val="930"/>
    <w:link w:val="9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14">
    <w:name w:val="Heading 8 Char"/>
    <w:basedOn w:val="930"/>
    <w:link w:val="928"/>
    <w:uiPriority w:val="9"/>
    <w:rPr>
      <w:rFonts w:ascii="Arial" w:hAnsi="Arial" w:eastAsia="Arial" w:cs="Arial"/>
      <w:i/>
      <w:iCs/>
      <w:sz w:val="22"/>
      <w:szCs w:val="22"/>
    </w:rPr>
  </w:style>
  <w:style w:type="character" w:styleId="915">
    <w:name w:val="Heading 9 Char"/>
    <w:basedOn w:val="930"/>
    <w:link w:val="929"/>
    <w:uiPriority w:val="9"/>
    <w:rPr>
      <w:rFonts w:ascii="Arial" w:hAnsi="Arial" w:eastAsia="Arial" w:cs="Arial"/>
      <w:i/>
      <w:iCs/>
      <w:sz w:val="21"/>
      <w:szCs w:val="21"/>
    </w:rPr>
  </w:style>
  <w:style w:type="character" w:styleId="916">
    <w:name w:val="Subtitle Char"/>
    <w:basedOn w:val="930"/>
    <w:link w:val="944"/>
    <w:uiPriority w:val="11"/>
    <w:rPr>
      <w:sz w:val="24"/>
      <w:szCs w:val="24"/>
    </w:rPr>
  </w:style>
  <w:style w:type="character" w:styleId="917">
    <w:name w:val="Quote Char"/>
    <w:link w:val="946"/>
    <w:uiPriority w:val="29"/>
    <w:rPr>
      <w:i/>
    </w:rPr>
  </w:style>
  <w:style w:type="character" w:styleId="918">
    <w:name w:val="Intense Quote Char"/>
    <w:link w:val="948"/>
    <w:uiPriority w:val="30"/>
    <w:rPr>
      <w:i/>
    </w:rPr>
  </w:style>
  <w:style w:type="character" w:styleId="919">
    <w:name w:val="Header Char"/>
    <w:basedOn w:val="930"/>
    <w:link w:val="1092"/>
    <w:uiPriority w:val="99"/>
  </w:style>
  <w:style w:type="paragraph" w:styleId="920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21">
    <w:name w:val="Heading 1"/>
    <w:basedOn w:val="920"/>
    <w:next w:val="920"/>
    <w:link w:val="112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22">
    <w:name w:val="Heading 2"/>
    <w:basedOn w:val="920"/>
    <w:next w:val="920"/>
    <w:link w:val="1130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23">
    <w:name w:val="Heading 3"/>
    <w:basedOn w:val="920"/>
    <w:next w:val="920"/>
    <w:link w:val="1106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924">
    <w:name w:val="Heading 4"/>
    <w:basedOn w:val="920"/>
    <w:next w:val="920"/>
    <w:link w:val="9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925">
    <w:name w:val="Heading 5"/>
    <w:basedOn w:val="920"/>
    <w:next w:val="920"/>
    <w:link w:val="9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26">
    <w:name w:val="Heading 6"/>
    <w:basedOn w:val="920"/>
    <w:next w:val="920"/>
    <w:link w:val="9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27">
    <w:name w:val="Heading 7"/>
    <w:basedOn w:val="920"/>
    <w:next w:val="920"/>
    <w:link w:val="9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28">
    <w:name w:val="Heading 8"/>
    <w:basedOn w:val="920"/>
    <w:next w:val="920"/>
    <w:link w:val="9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29">
    <w:name w:val="Heading 9"/>
    <w:basedOn w:val="920"/>
    <w:next w:val="920"/>
    <w:link w:val="9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0" w:default="1">
    <w:name w:val="Default Paragraph Font"/>
    <w:uiPriority w:val="1"/>
    <w:semiHidden/>
    <w:unhideWhenUsed/>
  </w:style>
  <w:style w:type="table" w:styleId="9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2" w:default="1">
    <w:name w:val="No List"/>
    <w:uiPriority w:val="99"/>
    <w:semiHidden/>
    <w:unhideWhenUsed/>
  </w:style>
  <w:style w:type="character" w:styleId="933" w:customStyle="1">
    <w:name w:val="Heading 1 Char"/>
    <w:basedOn w:val="930"/>
    <w:uiPriority w:val="9"/>
    <w:rPr>
      <w:rFonts w:ascii="Arial" w:hAnsi="Arial" w:eastAsia="Arial" w:cs="Arial"/>
      <w:sz w:val="40"/>
      <w:szCs w:val="40"/>
    </w:rPr>
  </w:style>
  <w:style w:type="character" w:styleId="934" w:customStyle="1">
    <w:name w:val="Heading 2 Char"/>
    <w:basedOn w:val="930"/>
    <w:uiPriority w:val="9"/>
    <w:rPr>
      <w:rFonts w:ascii="Arial" w:hAnsi="Arial" w:eastAsia="Arial" w:cs="Arial"/>
      <w:sz w:val="34"/>
    </w:rPr>
  </w:style>
  <w:style w:type="character" w:styleId="935" w:customStyle="1">
    <w:name w:val="Heading 3 Char"/>
    <w:basedOn w:val="930"/>
    <w:uiPriority w:val="9"/>
    <w:rPr>
      <w:rFonts w:ascii="Arial" w:hAnsi="Arial" w:eastAsia="Arial" w:cs="Arial"/>
      <w:sz w:val="30"/>
      <w:szCs w:val="30"/>
    </w:rPr>
  </w:style>
  <w:style w:type="character" w:styleId="936" w:customStyle="1">
    <w:name w:val="Заголовок 4 Знак"/>
    <w:basedOn w:val="930"/>
    <w:link w:val="924"/>
    <w:uiPriority w:val="9"/>
    <w:rPr>
      <w:rFonts w:ascii="Arial" w:hAnsi="Arial" w:eastAsia="Arial" w:cs="Arial"/>
      <w:b/>
      <w:bCs/>
      <w:sz w:val="26"/>
      <w:szCs w:val="26"/>
    </w:rPr>
  </w:style>
  <w:style w:type="character" w:styleId="937" w:customStyle="1">
    <w:name w:val="Заголовок 5 Знак"/>
    <w:basedOn w:val="930"/>
    <w:link w:val="925"/>
    <w:uiPriority w:val="9"/>
    <w:rPr>
      <w:rFonts w:ascii="Arial" w:hAnsi="Arial" w:eastAsia="Arial" w:cs="Arial"/>
      <w:b/>
      <w:bCs/>
      <w:sz w:val="24"/>
      <w:szCs w:val="24"/>
    </w:rPr>
  </w:style>
  <w:style w:type="character" w:styleId="938" w:customStyle="1">
    <w:name w:val="Заголовок 6 Знак"/>
    <w:basedOn w:val="930"/>
    <w:link w:val="926"/>
    <w:uiPriority w:val="9"/>
    <w:rPr>
      <w:rFonts w:ascii="Arial" w:hAnsi="Arial" w:eastAsia="Arial" w:cs="Arial"/>
      <w:b/>
      <w:bCs/>
      <w:sz w:val="22"/>
      <w:szCs w:val="22"/>
    </w:rPr>
  </w:style>
  <w:style w:type="character" w:styleId="939" w:customStyle="1">
    <w:name w:val="Заголовок 7 Знак"/>
    <w:basedOn w:val="930"/>
    <w:link w:val="9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40" w:customStyle="1">
    <w:name w:val="Заголовок 8 Знак"/>
    <w:basedOn w:val="930"/>
    <w:link w:val="928"/>
    <w:uiPriority w:val="9"/>
    <w:rPr>
      <w:rFonts w:ascii="Arial" w:hAnsi="Arial" w:eastAsia="Arial" w:cs="Arial"/>
      <w:i/>
      <w:iCs/>
      <w:sz w:val="22"/>
      <w:szCs w:val="22"/>
    </w:rPr>
  </w:style>
  <w:style w:type="character" w:styleId="941" w:customStyle="1">
    <w:name w:val="Заголовок 9 Знак"/>
    <w:basedOn w:val="930"/>
    <w:link w:val="929"/>
    <w:uiPriority w:val="9"/>
    <w:rPr>
      <w:rFonts w:ascii="Arial" w:hAnsi="Arial" w:eastAsia="Arial" w:cs="Arial"/>
      <w:i/>
      <w:iCs/>
      <w:sz w:val="21"/>
      <w:szCs w:val="21"/>
    </w:rPr>
  </w:style>
  <w:style w:type="paragraph" w:styleId="942">
    <w:name w:val="No Spacing"/>
    <w:uiPriority w:val="1"/>
    <w:qFormat/>
  </w:style>
  <w:style w:type="character" w:styleId="943" w:customStyle="1">
    <w:name w:val="Title Char"/>
    <w:basedOn w:val="930"/>
    <w:uiPriority w:val="10"/>
    <w:rPr>
      <w:sz w:val="48"/>
      <w:szCs w:val="48"/>
    </w:rPr>
  </w:style>
  <w:style w:type="paragraph" w:styleId="944">
    <w:name w:val="Subtitle"/>
    <w:basedOn w:val="920"/>
    <w:next w:val="920"/>
    <w:link w:val="945"/>
    <w:uiPriority w:val="11"/>
    <w:qFormat/>
    <w:pPr>
      <w:spacing w:before="200" w:after="200"/>
    </w:pPr>
    <w:rPr>
      <w:sz w:val="24"/>
      <w:szCs w:val="24"/>
    </w:rPr>
  </w:style>
  <w:style w:type="character" w:styleId="945" w:customStyle="1">
    <w:name w:val="Подзаголовок Знак"/>
    <w:basedOn w:val="930"/>
    <w:link w:val="944"/>
    <w:uiPriority w:val="11"/>
    <w:rPr>
      <w:sz w:val="24"/>
      <w:szCs w:val="24"/>
    </w:rPr>
  </w:style>
  <w:style w:type="paragraph" w:styleId="946">
    <w:name w:val="Quote"/>
    <w:basedOn w:val="920"/>
    <w:next w:val="920"/>
    <w:link w:val="947"/>
    <w:uiPriority w:val="29"/>
    <w:qFormat/>
    <w:pPr>
      <w:ind w:left="720" w:right="720"/>
    </w:pPr>
    <w:rPr>
      <w:i/>
    </w:rPr>
  </w:style>
  <w:style w:type="character" w:styleId="947" w:customStyle="1">
    <w:name w:val="Цитата 2 Знак"/>
    <w:link w:val="946"/>
    <w:uiPriority w:val="29"/>
    <w:rPr>
      <w:i/>
    </w:rPr>
  </w:style>
  <w:style w:type="paragraph" w:styleId="948">
    <w:name w:val="Intense Quote"/>
    <w:basedOn w:val="920"/>
    <w:next w:val="920"/>
    <w:link w:val="9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9" w:customStyle="1">
    <w:name w:val="Выделенная цитата Знак"/>
    <w:link w:val="948"/>
    <w:uiPriority w:val="30"/>
    <w:rPr>
      <w:i/>
    </w:rPr>
  </w:style>
  <w:style w:type="character" w:styleId="950" w:customStyle="1">
    <w:name w:val="Верхний колонтитул Знак"/>
    <w:basedOn w:val="930"/>
    <w:link w:val="1092"/>
    <w:uiPriority w:val="99"/>
  </w:style>
  <w:style w:type="character" w:styleId="951" w:customStyle="1">
    <w:name w:val="Footer Char"/>
    <w:basedOn w:val="930"/>
    <w:uiPriority w:val="99"/>
  </w:style>
  <w:style w:type="character" w:styleId="952" w:customStyle="1">
    <w:name w:val="Caption Char"/>
    <w:uiPriority w:val="99"/>
  </w:style>
  <w:style w:type="table" w:styleId="953" w:customStyle="1">
    <w:name w:val="Table Grid Light"/>
    <w:basedOn w:val="93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54">
    <w:name w:val="Plain Table 1"/>
    <w:basedOn w:val="93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5">
    <w:name w:val="Plain Table 2"/>
    <w:basedOn w:val="93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6">
    <w:name w:val="Plain Table 3"/>
    <w:basedOn w:val="93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7">
    <w:name w:val="Plain Table 4"/>
    <w:basedOn w:val="93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Plain Table 5"/>
    <w:basedOn w:val="93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9">
    <w:name w:val="Grid Table 1 Light"/>
    <w:basedOn w:val="93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Grid Table 1 Light - Accent 1"/>
    <w:basedOn w:val="93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Grid Table 1 Light - Accent 2"/>
    <w:basedOn w:val="93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Grid Table 1 Light - Accent 3"/>
    <w:basedOn w:val="93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Grid Table 1 Light - Accent 4"/>
    <w:basedOn w:val="93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Grid Table 1 Light - Accent 5"/>
    <w:basedOn w:val="93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Grid Table 1 Light - Accent 6"/>
    <w:basedOn w:val="93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Grid Table 2"/>
    <w:basedOn w:val="93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Grid Table 2 - Accent 1"/>
    <w:basedOn w:val="93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Grid Table 2 - Accent 2"/>
    <w:basedOn w:val="93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Grid Table 2 - Accent 3"/>
    <w:basedOn w:val="93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Grid Table 2 - Accent 4"/>
    <w:basedOn w:val="93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Grid Table 2 - Accent 5"/>
    <w:basedOn w:val="93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Grid Table 2 - Accent 6"/>
    <w:basedOn w:val="93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"/>
    <w:basedOn w:val="93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Grid Table 3 - Accent 1"/>
    <w:basedOn w:val="93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Grid Table 3 - Accent 2"/>
    <w:basedOn w:val="93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 w:customStyle="1">
    <w:name w:val="Grid Table 3 - Accent 3"/>
    <w:basedOn w:val="93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 w:customStyle="1">
    <w:name w:val="Grid Table 3 - Accent 4"/>
    <w:basedOn w:val="93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 w:customStyle="1">
    <w:name w:val="Grid Table 3 - Accent 5"/>
    <w:basedOn w:val="93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 w:customStyle="1">
    <w:name w:val="Grid Table 3 - Accent 6"/>
    <w:basedOn w:val="93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Grid Table 4"/>
    <w:basedOn w:val="93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81" w:customStyle="1">
    <w:name w:val="Grid Table 4 - Accent 1"/>
    <w:basedOn w:val="93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82" w:customStyle="1">
    <w:name w:val="Grid Table 4 - Accent 2"/>
    <w:basedOn w:val="93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83" w:customStyle="1">
    <w:name w:val="Grid Table 4 - Accent 3"/>
    <w:basedOn w:val="93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84" w:customStyle="1">
    <w:name w:val="Grid Table 4 - Accent 4"/>
    <w:basedOn w:val="93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85" w:customStyle="1">
    <w:name w:val="Grid Table 4 - Accent 5"/>
    <w:basedOn w:val="93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86" w:customStyle="1">
    <w:name w:val="Grid Table 4 - Accent 6"/>
    <w:basedOn w:val="93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87">
    <w:name w:val="Grid Table 5 Dark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88" w:customStyle="1">
    <w:name w:val="Grid Table 5 Dark- Accent 1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89" w:customStyle="1">
    <w:name w:val="Grid Table 5 Dark - Accent 2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90" w:customStyle="1">
    <w:name w:val="Grid Table 5 Dark - Accent 3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91" w:customStyle="1">
    <w:name w:val="Grid Table 5 Dark- Accent 4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92" w:customStyle="1">
    <w:name w:val="Grid Table 5 Dark - Accent 5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93" w:customStyle="1">
    <w:name w:val="Grid Table 5 Dark - Accent 6"/>
    <w:basedOn w:val="93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94">
    <w:name w:val="Grid Table 6 Colorful"/>
    <w:basedOn w:val="93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95" w:customStyle="1">
    <w:name w:val="Grid Table 6 Colorful - Accent 1"/>
    <w:basedOn w:val="93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96" w:customStyle="1">
    <w:name w:val="Grid Table 6 Colorful - Accent 2"/>
    <w:basedOn w:val="93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97" w:customStyle="1">
    <w:name w:val="Grid Table 6 Colorful - Accent 3"/>
    <w:basedOn w:val="93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98" w:customStyle="1">
    <w:name w:val="Grid Table 6 Colorful - Accent 4"/>
    <w:basedOn w:val="93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99" w:customStyle="1">
    <w:name w:val="Grid Table 6 Colorful - Accent 5"/>
    <w:basedOn w:val="93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00" w:customStyle="1">
    <w:name w:val="Grid Table 6 Colorful - Accent 6"/>
    <w:basedOn w:val="93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01">
    <w:name w:val="Grid Table 7 Colorful"/>
    <w:basedOn w:val="93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Grid Table 7 Colorful - Accent 1"/>
    <w:basedOn w:val="93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Grid Table 7 Colorful - Accent 2"/>
    <w:basedOn w:val="93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Grid Table 7 Colorful - Accent 3"/>
    <w:basedOn w:val="93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Grid Table 7 Colorful - Accent 4"/>
    <w:basedOn w:val="93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Grid Table 7 Colorful - Accent 5"/>
    <w:basedOn w:val="93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Grid Table 7 Colorful - Accent 6"/>
    <w:basedOn w:val="93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"/>
    <w:basedOn w:val="93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List Table 1 Light - Accent 1"/>
    <w:basedOn w:val="93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List Table 1 Light - Accent 2"/>
    <w:basedOn w:val="93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List Table 1 Light - Accent 3"/>
    <w:basedOn w:val="93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List Table 1 Light - Accent 4"/>
    <w:basedOn w:val="93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 w:customStyle="1">
    <w:name w:val="List Table 1 Light - Accent 5"/>
    <w:basedOn w:val="93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 w:customStyle="1">
    <w:name w:val="List Table 1 Light - Accent 6"/>
    <w:basedOn w:val="93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List Table 2"/>
    <w:basedOn w:val="93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16" w:customStyle="1">
    <w:name w:val="List Table 2 - Accent 1"/>
    <w:basedOn w:val="93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17" w:customStyle="1">
    <w:name w:val="List Table 2 - Accent 2"/>
    <w:basedOn w:val="93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18" w:customStyle="1">
    <w:name w:val="List Table 2 - Accent 3"/>
    <w:basedOn w:val="93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19" w:customStyle="1">
    <w:name w:val="List Table 2 - Accent 4"/>
    <w:basedOn w:val="93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20" w:customStyle="1">
    <w:name w:val="List Table 2 - Accent 5"/>
    <w:basedOn w:val="93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21" w:customStyle="1">
    <w:name w:val="List Table 2 - Accent 6"/>
    <w:basedOn w:val="93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22">
    <w:name w:val="List Table 3"/>
    <w:basedOn w:val="93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 w:customStyle="1">
    <w:name w:val="List Table 3 - Accent 1"/>
    <w:basedOn w:val="93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 w:customStyle="1">
    <w:name w:val="List Table 3 - Accent 2"/>
    <w:basedOn w:val="93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 w:customStyle="1">
    <w:name w:val="List Table 3 - Accent 3"/>
    <w:basedOn w:val="93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 w:customStyle="1">
    <w:name w:val="List Table 3 - Accent 4"/>
    <w:basedOn w:val="93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 w:customStyle="1">
    <w:name w:val="List Table 3 - Accent 5"/>
    <w:basedOn w:val="93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 w:customStyle="1">
    <w:name w:val="List Table 3 - Accent 6"/>
    <w:basedOn w:val="93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"/>
    <w:basedOn w:val="93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 w:customStyle="1">
    <w:name w:val="List Table 4 - Accent 1"/>
    <w:basedOn w:val="93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1" w:customStyle="1">
    <w:name w:val="List Table 4 - Accent 2"/>
    <w:basedOn w:val="93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 w:customStyle="1">
    <w:name w:val="List Table 4 - Accent 3"/>
    <w:basedOn w:val="93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3" w:customStyle="1">
    <w:name w:val="List Table 4 - Accent 4"/>
    <w:basedOn w:val="93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 w:customStyle="1">
    <w:name w:val="List Table 4 - Accent 5"/>
    <w:basedOn w:val="93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5" w:customStyle="1">
    <w:name w:val="List Table 4 - Accent 6"/>
    <w:basedOn w:val="93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6">
    <w:name w:val="List Table 5 Dark"/>
    <w:basedOn w:val="93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7" w:customStyle="1">
    <w:name w:val="List Table 5 Dark - Accent 1"/>
    <w:basedOn w:val="93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8" w:customStyle="1">
    <w:name w:val="List Table 5 Dark - Accent 2"/>
    <w:basedOn w:val="93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9" w:customStyle="1">
    <w:name w:val="List Table 5 Dark - Accent 3"/>
    <w:basedOn w:val="93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40" w:customStyle="1">
    <w:name w:val="List Table 5 Dark - Accent 4"/>
    <w:basedOn w:val="93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41" w:customStyle="1">
    <w:name w:val="List Table 5 Dark - Accent 5"/>
    <w:basedOn w:val="93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42" w:customStyle="1">
    <w:name w:val="List Table 5 Dark - Accent 6"/>
    <w:basedOn w:val="93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43">
    <w:name w:val="List Table 6 Colorful"/>
    <w:basedOn w:val="93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44" w:customStyle="1">
    <w:name w:val="List Table 6 Colorful - Accent 1"/>
    <w:basedOn w:val="93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45" w:customStyle="1">
    <w:name w:val="List Table 6 Colorful - Accent 2"/>
    <w:basedOn w:val="93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46" w:customStyle="1">
    <w:name w:val="List Table 6 Colorful - Accent 3"/>
    <w:basedOn w:val="93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47" w:customStyle="1">
    <w:name w:val="List Table 6 Colorful - Accent 4"/>
    <w:basedOn w:val="93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48" w:customStyle="1">
    <w:name w:val="List Table 6 Colorful - Accent 5"/>
    <w:basedOn w:val="93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49" w:customStyle="1">
    <w:name w:val="List Table 6 Colorful - Accent 6"/>
    <w:basedOn w:val="93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50">
    <w:name w:val="List Table 7 Colorful"/>
    <w:basedOn w:val="93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 w:customStyle="1">
    <w:name w:val="List Table 7 Colorful - Accent 1"/>
    <w:basedOn w:val="93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 w:customStyle="1">
    <w:name w:val="List Table 7 Colorful - Accent 2"/>
    <w:basedOn w:val="93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 w:customStyle="1">
    <w:name w:val="List Table 7 Colorful - Accent 3"/>
    <w:basedOn w:val="93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 w:customStyle="1">
    <w:name w:val="List Table 7 Colorful - Accent 4"/>
    <w:basedOn w:val="93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 w:customStyle="1">
    <w:name w:val="List Table 7 Colorful - Accent 5"/>
    <w:basedOn w:val="93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 w:customStyle="1">
    <w:name w:val="List Table 7 Colorful - Accent 6"/>
    <w:basedOn w:val="93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 w:customStyle="1">
    <w:name w:val="Lined - Accent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58" w:customStyle="1">
    <w:name w:val="Lined - Accent 1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59" w:customStyle="1">
    <w:name w:val="Lined - Accent 2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60" w:customStyle="1">
    <w:name w:val="Lined - Accent 3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61" w:customStyle="1">
    <w:name w:val="Lined - Accent 4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62" w:customStyle="1">
    <w:name w:val="Lined - Accent 5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63" w:customStyle="1">
    <w:name w:val="Lined - Accent 6"/>
    <w:basedOn w:val="93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64" w:customStyle="1">
    <w:name w:val="Bordered &amp; Lined - Accent"/>
    <w:basedOn w:val="93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65" w:customStyle="1">
    <w:name w:val="Bordered &amp; Lined - Accent 1"/>
    <w:basedOn w:val="93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66" w:customStyle="1">
    <w:name w:val="Bordered &amp; Lined - Accent 2"/>
    <w:basedOn w:val="93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67" w:customStyle="1">
    <w:name w:val="Bordered &amp; Lined - Accent 3"/>
    <w:basedOn w:val="93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68" w:customStyle="1">
    <w:name w:val="Bordered &amp; Lined - Accent 4"/>
    <w:basedOn w:val="93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69" w:customStyle="1">
    <w:name w:val="Bordered &amp; Lined - Accent 5"/>
    <w:basedOn w:val="93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70" w:customStyle="1">
    <w:name w:val="Bordered &amp; Lined - Accent 6"/>
    <w:basedOn w:val="93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71" w:customStyle="1">
    <w:name w:val="Bordered"/>
    <w:basedOn w:val="93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72" w:customStyle="1">
    <w:name w:val="Bordered - Accent 1"/>
    <w:basedOn w:val="93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73" w:customStyle="1">
    <w:name w:val="Bordered - Accent 2"/>
    <w:basedOn w:val="93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74" w:customStyle="1">
    <w:name w:val="Bordered - Accent 3"/>
    <w:basedOn w:val="93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75" w:customStyle="1">
    <w:name w:val="Bordered - Accent 4"/>
    <w:basedOn w:val="93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76" w:customStyle="1">
    <w:name w:val="Bordered - Accent 5"/>
    <w:basedOn w:val="93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77" w:customStyle="1">
    <w:name w:val="Bordered - Accent 6"/>
    <w:basedOn w:val="93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78" w:customStyle="1">
    <w:name w:val="Footnote Text Char"/>
    <w:uiPriority w:val="99"/>
    <w:rPr>
      <w:sz w:val="18"/>
    </w:rPr>
  </w:style>
  <w:style w:type="character" w:styleId="1079" w:customStyle="1">
    <w:name w:val="Endnote Text Char"/>
    <w:uiPriority w:val="99"/>
    <w:rPr>
      <w:sz w:val="20"/>
    </w:rPr>
  </w:style>
  <w:style w:type="paragraph" w:styleId="1080">
    <w:name w:val="toc 1"/>
    <w:basedOn w:val="920"/>
    <w:next w:val="920"/>
    <w:uiPriority w:val="39"/>
    <w:unhideWhenUsed/>
    <w:pPr>
      <w:ind w:firstLine="0"/>
      <w:spacing w:after="57"/>
    </w:pPr>
  </w:style>
  <w:style w:type="paragraph" w:styleId="1081">
    <w:name w:val="toc 2"/>
    <w:basedOn w:val="920"/>
    <w:next w:val="920"/>
    <w:uiPriority w:val="39"/>
    <w:unhideWhenUsed/>
    <w:pPr>
      <w:ind w:left="283" w:firstLine="0"/>
      <w:spacing w:after="57"/>
    </w:pPr>
  </w:style>
  <w:style w:type="paragraph" w:styleId="1082">
    <w:name w:val="toc 3"/>
    <w:basedOn w:val="920"/>
    <w:next w:val="920"/>
    <w:uiPriority w:val="39"/>
    <w:unhideWhenUsed/>
    <w:pPr>
      <w:ind w:left="567" w:firstLine="0"/>
      <w:spacing w:after="57"/>
    </w:pPr>
  </w:style>
  <w:style w:type="paragraph" w:styleId="1083">
    <w:name w:val="toc 4"/>
    <w:basedOn w:val="920"/>
    <w:next w:val="920"/>
    <w:uiPriority w:val="39"/>
    <w:unhideWhenUsed/>
    <w:pPr>
      <w:ind w:left="850" w:firstLine="0"/>
      <w:spacing w:after="57"/>
    </w:pPr>
  </w:style>
  <w:style w:type="paragraph" w:styleId="1084">
    <w:name w:val="toc 5"/>
    <w:basedOn w:val="920"/>
    <w:next w:val="920"/>
    <w:uiPriority w:val="39"/>
    <w:unhideWhenUsed/>
    <w:pPr>
      <w:ind w:left="1134" w:firstLine="0"/>
      <w:spacing w:after="57"/>
    </w:pPr>
  </w:style>
  <w:style w:type="paragraph" w:styleId="1085">
    <w:name w:val="toc 6"/>
    <w:basedOn w:val="920"/>
    <w:next w:val="920"/>
    <w:uiPriority w:val="39"/>
    <w:unhideWhenUsed/>
    <w:pPr>
      <w:ind w:left="1417" w:firstLine="0"/>
      <w:spacing w:after="57"/>
    </w:pPr>
  </w:style>
  <w:style w:type="paragraph" w:styleId="1086">
    <w:name w:val="toc 7"/>
    <w:basedOn w:val="920"/>
    <w:next w:val="920"/>
    <w:uiPriority w:val="39"/>
    <w:unhideWhenUsed/>
    <w:pPr>
      <w:ind w:left="1701" w:firstLine="0"/>
      <w:spacing w:after="57"/>
    </w:pPr>
  </w:style>
  <w:style w:type="paragraph" w:styleId="1087">
    <w:name w:val="toc 8"/>
    <w:basedOn w:val="920"/>
    <w:next w:val="920"/>
    <w:uiPriority w:val="39"/>
    <w:unhideWhenUsed/>
    <w:pPr>
      <w:ind w:left="1984" w:firstLine="0"/>
      <w:spacing w:after="57"/>
    </w:pPr>
  </w:style>
  <w:style w:type="paragraph" w:styleId="1088">
    <w:name w:val="toc 9"/>
    <w:basedOn w:val="920"/>
    <w:next w:val="920"/>
    <w:uiPriority w:val="39"/>
    <w:unhideWhenUsed/>
    <w:pPr>
      <w:ind w:left="2268" w:firstLine="0"/>
      <w:spacing w:after="57"/>
    </w:pPr>
  </w:style>
  <w:style w:type="paragraph" w:styleId="1089">
    <w:name w:val="TOC Heading"/>
    <w:uiPriority w:val="39"/>
    <w:unhideWhenUsed/>
  </w:style>
  <w:style w:type="paragraph" w:styleId="1090">
    <w:name w:val="table of figures"/>
    <w:basedOn w:val="920"/>
    <w:next w:val="920"/>
    <w:uiPriority w:val="99"/>
    <w:unhideWhenUsed/>
  </w:style>
  <w:style w:type="paragraph" w:styleId="1091">
    <w:name w:val="Body Text 3"/>
    <w:basedOn w:val="920"/>
    <w:link w:val="1126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2">
    <w:name w:val="Header"/>
    <w:basedOn w:val="920"/>
    <w:link w:val="950"/>
    <w:pPr>
      <w:tabs>
        <w:tab w:val="center" w:pos="4677" w:leader="none"/>
        <w:tab w:val="right" w:pos="9355" w:leader="none"/>
      </w:tabs>
    </w:pPr>
  </w:style>
  <w:style w:type="paragraph" w:styleId="1093">
    <w:name w:val="Body Text"/>
    <w:basedOn w:val="920"/>
    <w:pPr>
      <w:spacing w:after="120"/>
    </w:pPr>
  </w:style>
  <w:style w:type="paragraph" w:styleId="1094" w:customStyle="1">
    <w:name w:val="Style1"/>
    <w:basedOn w:val="920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5">
    <w:name w:val="Body Text 2"/>
    <w:basedOn w:val="920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6" w:customStyle="1">
    <w:name w:val="Знак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7">
    <w:name w:val="footnote text"/>
    <w:basedOn w:val="920"/>
    <w:link w:val="1142"/>
    <w:uiPriority w:val="99"/>
    <w:pPr>
      <w:ind w:firstLine="0"/>
      <w:jc w:val="left"/>
      <w:spacing w:line="240" w:lineRule="auto"/>
    </w:pPr>
    <w:rPr>
      <w:sz w:val="20"/>
      <w:szCs w:val="20"/>
    </w:rPr>
  </w:style>
  <w:style w:type="character" w:styleId="1098">
    <w:name w:val="footnote reference"/>
    <w:rPr>
      <w:vertAlign w:val="superscript"/>
    </w:rPr>
  </w:style>
  <w:style w:type="table" w:styleId="1099">
    <w:name w:val="Table Grid"/>
    <w:basedOn w:val="931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0" w:customStyle="1">
    <w:name w:val="Знак Знак Знак Знак Знак Знак Знак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1" w:customStyle="1">
    <w:name w:val="Знак2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 Знак Знак Знак Знак Знак Знак Знак Знак"/>
    <w:basedOn w:val="920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3" w:customStyle="1">
    <w:name w:val="Пункт договора"/>
    <w:basedOn w:val="920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4" w:customStyle="1">
    <w:name w:val="Подпункт договора"/>
    <w:basedOn w:val="920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5">
    <w:name w:val="Body Text Indent 3"/>
    <w:basedOn w:val="920"/>
    <w:pPr>
      <w:ind w:left="283"/>
      <w:spacing w:after="120"/>
    </w:pPr>
    <w:rPr>
      <w:sz w:val="16"/>
      <w:szCs w:val="16"/>
    </w:rPr>
  </w:style>
  <w:style w:type="character" w:styleId="1106" w:customStyle="1">
    <w:name w:val="Заголовок 3 Знак"/>
    <w:link w:val="923"/>
    <w:rPr>
      <w:b/>
      <w:sz w:val="28"/>
    </w:rPr>
  </w:style>
  <w:style w:type="paragraph" w:styleId="1107">
    <w:name w:val="List Paragraph"/>
    <w:basedOn w:val="920"/>
    <w:link w:val="1147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8" w:customStyle="1">
    <w:name w:val="1. Статья"/>
    <w:basedOn w:val="923"/>
    <w:link w:val="1115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09" w:customStyle="1">
    <w:name w:val="2. Пункт"/>
    <w:basedOn w:val="923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0" w:customStyle="1">
    <w:name w:val="3. Подпункт"/>
    <w:basedOn w:val="923"/>
    <w:link w:val="1111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1" w:customStyle="1">
    <w:name w:val="3. Подпункт Знак"/>
    <w:link w:val="1110"/>
    <w:rPr>
      <w:b/>
      <w:bCs/>
      <w:sz w:val="24"/>
      <w:szCs w:val="24"/>
    </w:rPr>
  </w:style>
  <w:style w:type="paragraph" w:styleId="1112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3">
    <w:name w:val="Balloon Text"/>
    <w:basedOn w:val="920"/>
    <w:link w:val="1114"/>
    <w:pPr>
      <w:spacing w:line="240" w:lineRule="auto"/>
    </w:pPr>
    <w:rPr>
      <w:rFonts w:ascii="Tahoma" w:hAnsi="Tahoma"/>
      <w:sz w:val="16"/>
      <w:szCs w:val="16"/>
    </w:rPr>
  </w:style>
  <w:style w:type="character" w:styleId="1114" w:customStyle="1">
    <w:name w:val="Текст выноски Знак"/>
    <w:link w:val="1113"/>
    <w:rPr>
      <w:rFonts w:ascii="Tahoma" w:hAnsi="Tahoma" w:cs="Tahoma"/>
      <w:sz w:val="16"/>
      <w:szCs w:val="16"/>
    </w:rPr>
  </w:style>
  <w:style w:type="character" w:styleId="1115" w:customStyle="1">
    <w:name w:val="1. Статья Знак"/>
    <w:link w:val="1108"/>
    <w:rPr>
      <w:sz w:val="24"/>
      <w:szCs w:val="24"/>
    </w:rPr>
  </w:style>
  <w:style w:type="paragraph" w:styleId="1116" w:customStyle="1">
    <w:name w:val="4. Отчерк"/>
    <w:basedOn w:val="920"/>
    <w:link w:val="1117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117" w:customStyle="1">
    <w:name w:val="4. Отчерк Знак"/>
    <w:link w:val="1116"/>
    <w:rPr>
      <w:sz w:val="24"/>
      <w:szCs w:val="24"/>
    </w:rPr>
  </w:style>
  <w:style w:type="character" w:styleId="1118">
    <w:name w:val="annotation reference"/>
    <w:rPr>
      <w:sz w:val="16"/>
      <w:szCs w:val="16"/>
    </w:rPr>
  </w:style>
  <w:style w:type="paragraph" w:styleId="1119">
    <w:name w:val="annotation text"/>
    <w:basedOn w:val="920"/>
    <w:link w:val="1120"/>
    <w:pPr>
      <w:spacing w:line="240" w:lineRule="auto"/>
    </w:pPr>
    <w:rPr>
      <w:sz w:val="20"/>
      <w:szCs w:val="20"/>
    </w:rPr>
  </w:style>
  <w:style w:type="character" w:styleId="1120" w:customStyle="1">
    <w:name w:val="Текст примечания Знак"/>
    <w:link w:val="1119"/>
  </w:style>
  <w:style w:type="paragraph" w:styleId="1121">
    <w:name w:val="annotation subject"/>
    <w:basedOn w:val="1119"/>
    <w:next w:val="1119"/>
    <w:link w:val="1122"/>
    <w:rPr>
      <w:b/>
      <w:bCs/>
    </w:rPr>
  </w:style>
  <w:style w:type="character" w:styleId="1122" w:customStyle="1">
    <w:name w:val="Тема примечания Знак"/>
    <w:link w:val="1121"/>
    <w:rPr>
      <w:b/>
      <w:bCs/>
    </w:rPr>
  </w:style>
  <w:style w:type="paragraph" w:styleId="1123">
    <w:name w:val="Footer"/>
    <w:basedOn w:val="920"/>
    <w:link w:val="1124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4" w:customStyle="1">
    <w:name w:val="Нижний колонтитул Знак"/>
    <w:link w:val="1123"/>
    <w:uiPriority w:val="99"/>
    <w:rPr>
      <w:sz w:val="28"/>
      <w:szCs w:val="28"/>
    </w:rPr>
  </w:style>
  <w:style w:type="paragraph" w:styleId="1125">
    <w:name w:val="Revision"/>
    <w:hidden/>
    <w:uiPriority w:val="99"/>
    <w:semiHidden/>
    <w:rPr>
      <w:sz w:val="28"/>
      <w:szCs w:val="28"/>
    </w:rPr>
  </w:style>
  <w:style w:type="character" w:styleId="1126" w:customStyle="1">
    <w:name w:val="Основной текст 3 Знак"/>
    <w:link w:val="1091"/>
    <w:rPr>
      <w:color w:val="0000ff"/>
      <w:sz w:val="24"/>
      <w:szCs w:val="24"/>
      <w:lang w:eastAsia="en-US"/>
    </w:rPr>
  </w:style>
  <w:style w:type="paragraph" w:styleId="1127">
    <w:name w:val="Title"/>
    <w:basedOn w:val="920"/>
    <w:link w:val="1128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8" w:customStyle="1">
    <w:name w:val="Заголовок Знак"/>
    <w:link w:val="1127"/>
    <w:rPr>
      <w:b/>
      <w:sz w:val="22"/>
      <w:szCs w:val="22"/>
      <w:shd w:val="clear" w:color="auto" w:fill="ffffff"/>
    </w:rPr>
  </w:style>
  <w:style w:type="character" w:styleId="1129" w:customStyle="1">
    <w:name w:val="Заголовок 1 Знак"/>
    <w:link w:val="921"/>
    <w:rPr>
      <w:rFonts w:ascii="Cambria" w:hAnsi="Cambria" w:eastAsia="Times New Roman" w:cs="Times New Roman"/>
      <w:b/>
      <w:bCs/>
      <w:sz w:val="32"/>
      <w:szCs w:val="32"/>
    </w:rPr>
  </w:style>
  <w:style w:type="character" w:styleId="1130" w:customStyle="1">
    <w:name w:val="Заголовок 2 Знак"/>
    <w:link w:val="922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1">
    <w:name w:val="Body Text Indent"/>
    <w:basedOn w:val="920"/>
    <w:link w:val="1132"/>
    <w:pPr>
      <w:ind w:left="283"/>
      <w:spacing w:after="120"/>
    </w:pPr>
  </w:style>
  <w:style w:type="character" w:styleId="1132" w:customStyle="1">
    <w:name w:val="Основной текст с отступом Знак"/>
    <w:link w:val="1131"/>
    <w:rPr>
      <w:sz w:val="28"/>
      <w:szCs w:val="28"/>
    </w:rPr>
  </w:style>
  <w:style w:type="paragraph" w:styleId="1133" w:customStyle="1">
    <w:name w:val="Пункт 3.3.3"/>
    <w:basedOn w:val="920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4" w:customStyle="1">
    <w:name w:val="Заглавие"/>
    <w:basedOn w:val="920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5">
    <w:name w:val="Caption"/>
    <w:basedOn w:val="920"/>
    <w:next w:val="920"/>
    <w:link w:val="952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6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7" w:customStyle="1">
    <w:name w:val="Знак1"/>
    <w:basedOn w:val="920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8" w:customStyle="1">
    <w:name w:val="Контракт-раздел"/>
    <w:basedOn w:val="920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39" w:customStyle="1">
    <w:name w:val="Контракт-пункт"/>
    <w:basedOn w:val="920"/>
    <w:pPr>
      <w:numPr>
        <w:ilvl w:val="1"/>
        <w:numId w:val="4"/>
      </w:numPr>
    </w:pPr>
  </w:style>
  <w:style w:type="paragraph" w:styleId="1140" w:customStyle="1">
    <w:name w:val="Контракт-подпункт"/>
    <w:basedOn w:val="920"/>
    <w:pPr>
      <w:numPr>
        <w:ilvl w:val="2"/>
        <w:numId w:val="4"/>
      </w:numPr>
    </w:pPr>
  </w:style>
  <w:style w:type="paragraph" w:styleId="1141" w:customStyle="1">
    <w:name w:val="Контракт-подподпункт"/>
    <w:basedOn w:val="920"/>
    <w:pPr>
      <w:numPr>
        <w:ilvl w:val="3"/>
        <w:numId w:val="4"/>
      </w:numPr>
    </w:pPr>
  </w:style>
  <w:style w:type="character" w:styleId="1142" w:customStyle="1">
    <w:name w:val="Текст сноски Знак"/>
    <w:link w:val="1097"/>
    <w:uiPriority w:val="99"/>
  </w:style>
  <w:style w:type="character" w:styleId="1143">
    <w:name w:val="Hyperlink"/>
    <w:uiPriority w:val="99"/>
    <w:unhideWhenUsed/>
    <w:rPr>
      <w:color w:val="0000ff"/>
      <w:u w:val="single"/>
    </w:rPr>
  </w:style>
  <w:style w:type="paragraph" w:styleId="1144">
    <w:name w:val="endnote text"/>
    <w:basedOn w:val="920"/>
    <w:link w:val="1145"/>
    <w:uiPriority w:val="99"/>
    <w:semiHidden/>
    <w:unhideWhenUsed/>
    <w:rPr>
      <w:sz w:val="20"/>
      <w:szCs w:val="20"/>
    </w:rPr>
  </w:style>
  <w:style w:type="character" w:styleId="1145" w:customStyle="1">
    <w:name w:val="Текст концевой сноски Знак"/>
    <w:link w:val="1144"/>
    <w:uiPriority w:val="99"/>
    <w:semiHidden/>
  </w:style>
  <w:style w:type="character" w:styleId="1146">
    <w:name w:val="endnote reference"/>
    <w:uiPriority w:val="99"/>
    <w:semiHidden/>
    <w:unhideWhenUsed/>
    <w:rPr>
      <w:vertAlign w:val="superscript"/>
    </w:rPr>
  </w:style>
  <w:style w:type="character" w:styleId="1147" w:customStyle="1">
    <w:name w:val="Абзац списка Знак"/>
    <w:link w:val="1107"/>
    <w:uiPriority w:val="34"/>
    <w:rPr>
      <w:sz w:val="24"/>
      <w:szCs w:val="24"/>
    </w:rPr>
  </w:style>
  <w:style w:type="character" w:styleId="1148">
    <w:name w:val="Strong"/>
    <w:basedOn w:val="930"/>
    <w:uiPriority w:val="22"/>
    <w:qFormat/>
    <w:rPr>
      <w:b/>
      <w:bCs/>
    </w:rPr>
  </w:style>
  <w:style w:type="character" w:styleId="1149" w:customStyle="1">
    <w:name w:val="комментарий"/>
    <w:rPr>
      <w:b/>
      <w:i/>
      <w:shd w:val="clear" w:color="auto" w:fill="ffff99"/>
    </w:rPr>
  </w:style>
  <w:style w:type="paragraph" w:styleId="1150" w:customStyle="1">
    <w:name w:val="Plain Text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1151" w:customStyle="1">
    <w:name w:val="docdat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mailto:ld@rushydro.ru" TargetMode="External"/><Relationship Id="rId14" Type="http://schemas.openxmlformats.org/officeDocument/2006/relationships/hyperlink" Target="consultantplus://offline/ref=94D5CE8889791A29DE57299515463A9D6134D8237B999C803E6F853513x2A2P" TargetMode="External"/><Relationship Id="rId15" Type="http://schemas.openxmlformats.org/officeDocument/2006/relationships/hyperlink" Target="consultantplus://offline/ref=94D5CE8889791A29DE57299515463A9D6135D2287D929C803E6F853513x2A2P" TargetMode="External"/><Relationship Id="rId16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66CE4-6C56-4DE1-A13B-BB933F577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0ABD4E-9E94-440A-BD35-0C9FD040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gonchar_ys</cp:lastModifiedBy>
  <cp:revision>65</cp:revision>
  <dcterms:created xsi:type="dcterms:W3CDTF">2025-01-16T22:51:00Z</dcterms:created>
  <dcterms:modified xsi:type="dcterms:W3CDTF">2026-01-30T06:49:54Z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